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D058A" w14:textId="77777777" w:rsidR="00BF1B42" w:rsidRPr="00720368" w:rsidRDefault="00BF1B42" w:rsidP="00720368">
      <w:pPr>
        <w:spacing w:line="140" w:lineRule="exact"/>
        <w:rPr>
          <w:rFonts w:asciiTheme="minorHAnsi" w:hAnsiTheme="minorHAnsi" w:cstheme="minorHAnsi"/>
          <w:sz w:val="22"/>
          <w:szCs w:val="22"/>
        </w:rPr>
      </w:pPr>
    </w:p>
    <w:p w14:paraId="56DD0598" w14:textId="5CD7E85A" w:rsidR="00BF1B42" w:rsidRPr="00A44048" w:rsidRDefault="00565687" w:rsidP="00794187">
      <w:pPr>
        <w:ind w:left="140"/>
        <w:rPr>
          <w:rFonts w:asciiTheme="minorHAnsi" w:hAnsiTheme="minorHAnsi" w:cstheme="minorHAnsi"/>
          <w:b/>
          <w:bCs/>
          <w:sz w:val="22"/>
          <w:szCs w:val="22"/>
        </w:rPr>
      </w:pPr>
      <w:r w:rsidRPr="00A44048">
        <w:rPr>
          <w:rFonts w:asciiTheme="minorHAnsi" w:hAnsiTheme="minorHAnsi" w:cstheme="minorHAnsi"/>
          <w:b/>
          <w:bCs/>
          <w:sz w:val="22"/>
          <w:szCs w:val="22"/>
        </w:rPr>
        <w:t>1.0</w:t>
      </w:r>
      <w:r w:rsidRPr="00A4404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44048">
        <w:rPr>
          <w:rFonts w:asciiTheme="minorHAnsi" w:hAnsiTheme="minorHAnsi" w:cstheme="minorHAnsi"/>
          <w:b/>
          <w:bCs/>
          <w:sz w:val="22"/>
          <w:szCs w:val="22"/>
        </w:rPr>
        <w:t>Exchange Area</w:t>
      </w:r>
      <w:r w:rsidRPr="00A44048">
        <w:rPr>
          <w:rFonts w:asciiTheme="minorHAnsi" w:hAnsiTheme="minorHAnsi" w:cstheme="minorHAnsi"/>
          <w:b/>
          <w:bCs/>
          <w:sz w:val="22"/>
          <w:szCs w:val="22"/>
        </w:rPr>
        <w:t xml:space="preserve"> Number Pooling </w:t>
      </w:r>
      <w:r w:rsidR="00BA49FF" w:rsidRPr="00A44048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A44048">
        <w:rPr>
          <w:rFonts w:asciiTheme="minorHAnsi" w:hAnsiTheme="minorHAnsi" w:cstheme="minorHAnsi"/>
          <w:b/>
          <w:bCs/>
          <w:sz w:val="22"/>
          <w:szCs w:val="22"/>
        </w:rPr>
        <w:t>mplementation</w:t>
      </w:r>
      <w:r w:rsidR="00BA49FF" w:rsidRPr="00A440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44048">
        <w:rPr>
          <w:rFonts w:asciiTheme="minorHAnsi" w:hAnsiTheme="minorHAnsi" w:cstheme="minorHAnsi"/>
          <w:b/>
          <w:bCs/>
          <w:sz w:val="22"/>
          <w:szCs w:val="22"/>
        </w:rPr>
        <w:t xml:space="preserve">Procedures </w:t>
      </w:r>
      <w:r w:rsidRPr="00A44048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4FCA26B" w14:textId="77777777" w:rsidR="00BA49FF" w:rsidRPr="00720368" w:rsidRDefault="00BA49FF" w:rsidP="00794187">
      <w:pPr>
        <w:ind w:left="140"/>
        <w:rPr>
          <w:rFonts w:asciiTheme="minorHAnsi" w:hAnsiTheme="minorHAnsi" w:cstheme="minorHAnsi"/>
          <w:sz w:val="22"/>
          <w:szCs w:val="22"/>
        </w:rPr>
      </w:pPr>
    </w:p>
    <w:p w14:paraId="1E82F541" w14:textId="77777777" w:rsidR="008B7326" w:rsidRPr="00BA1704" w:rsidRDefault="008B7326" w:rsidP="008B7326">
      <w:pPr>
        <w:ind w:left="140" w:right="134"/>
        <w:rPr>
          <w:rFonts w:asciiTheme="minorHAnsi" w:hAnsiTheme="minorHAnsi" w:cstheme="minorHAnsi"/>
          <w:sz w:val="22"/>
          <w:szCs w:val="22"/>
        </w:rPr>
      </w:pPr>
    </w:p>
    <w:p w14:paraId="21077444" w14:textId="1AF6ADAB" w:rsidR="008B7326" w:rsidRPr="00BA1704" w:rsidRDefault="008B7326" w:rsidP="008B7326">
      <w:pPr>
        <w:ind w:left="140" w:right="134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 xml:space="preserve">This contribution describes </w:t>
      </w:r>
      <w:r w:rsidRPr="00720368">
        <w:rPr>
          <w:rFonts w:asciiTheme="minorHAnsi" w:hAnsiTheme="minorHAnsi" w:cstheme="minorHAnsi"/>
          <w:sz w:val="22"/>
          <w:szCs w:val="22"/>
        </w:rPr>
        <w:t>the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responsibilities of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0" w:author="David Comrie" w:date="2026-01-26T13:25:00Z" w16du:dateUtc="2026-01-26T18:25:00Z">
        <w:r w:rsidRPr="00BA1704" w:rsidDel="00A318FA">
          <w:rPr>
            <w:rFonts w:asciiTheme="minorHAnsi" w:hAnsiTheme="minorHAnsi" w:cstheme="minorHAnsi"/>
            <w:sz w:val="22"/>
            <w:szCs w:val="22"/>
          </w:rPr>
          <w:delText>Pooling Administrator (</w:delText>
        </w:r>
        <w:r w:rsidRPr="00720368" w:rsidDel="00A318FA">
          <w:rPr>
            <w:rFonts w:asciiTheme="minorHAnsi" w:hAnsiTheme="minorHAnsi" w:cstheme="minorHAnsi"/>
            <w:sz w:val="22"/>
            <w:szCs w:val="22"/>
          </w:rPr>
          <w:delText>PA)</w:delText>
        </w:r>
      </w:del>
      <w:ins w:id="1" w:author="David Comrie" w:date="2026-01-26T13:25:00Z" w16du:dateUtc="2026-01-26T18:25:00Z">
        <w:r w:rsidR="00A318FA">
          <w:rPr>
            <w:rFonts w:asciiTheme="minorHAnsi" w:hAnsiTheme="minorHAnsi" w:cstheme="minorHAnsi"/>
            <w:sz w:val="22"/>
            <w:szCs w:val="22"/>
          </w:rPr>
          <w:t>CNA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 a</w:t>
      </w:r>
      <w:r w:rsidRPr="00720368">
        <w:rPr>
          <w:rFonts w:asciiTheme="minorHAnsi" w:hAnsiTheme="minorHAnsi" w:cstheme="minorHAnsi"/>
          <w:sz w:val="22"/>
          <w:szCs w:val="22"/>
        </w:rPr>
        <w:t>nd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2" w:author="David Comrie" w:date="2026-01-26T13:26:00Z" w16du:dateUtc="2026-01-26T18:26:00Z">
        <w:r w:rsidRPr="00BA1704" w:rsidDel="00A318FA">
          <w:rPr>
            <w:rFonts w:asciiTheme="minorHAnsi" w:hAnsiTheme="minorHAnsi" w:cstheme="minorHAnsi"/>
            <w:sz w:val="22"/>
            <w:szCs w:val="22"/>
          </w:rPr>
          <w:delText>Service Providers (SP</w:delText>
        </w:r>
        <w:r w:rsidRPr="00720368" w:rsidDel="00A318FA">
          <w:rPr>
            <w:rFonts w:asciiTheme="minorHAnsi" w:hAnsiTheme="minorHAnsi" w:cstheme="minorHAnsi"/>
            <w:sz w:val="22"/>
            <w:szCs w:val="22"/>
          </w:rPr>
          <w:delText>)</w:delText>
        </w:r>
      </w:del>
      <w:ins w:id="3" w:author="David Comrie" w:date="2026-01-26T13:26:00Z" w16du:dateUtc="2026-01-26T18:26:00Z">
        <w:r w:rsidR="00A318FA">
          <w:rPr>
            <w:rFonts w:asciiTheme="minorHAnsi" w:hAnsiTheme="minorHAnsi" w:cstheme="minorHAnsi"/>
            <w:sz w:val="22"/>
            <w:szCs w:val="22"/>
          </w:rPr>
          <w:t>Carriers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 when Thousands-Block </w:t>
      </w:r>
      <w:del w:id="4" w:author="David Comrie" w:date="2026-01-26T13:27:00Z" w16du:dateUtc="2026-01-26T18:27:00Z">
        <w:r w:rsidRPr="00720368" w:rsidDel="006D6CE7">
          <w:rPr>
            <w:rFonts w:asciiTheme="minorHAnsi" w:hAnsiTheme="minorHAnsi" w:cstheme="minorHAnsi"/>
            <w:sz w:val="22"/>
            <w:szCs w:val="22"/>
          </w:rPr>
          <w:delText xml:space="preserve">Number </w:delText>
        </w:r>
      </w:del>
      <w:r w:rsidRPr="00BA1704">
        <w:rPr>
          <w:rFonts w:asciiTheme="minorHAnsi" w:hAnsiTheme="minorHAnsi" w:cstheme="minorHAnsi"/>
          <w:sz w:val="22"/>
          <w:szCs w:val="22"/>
        </w:rPr>
        <w:t>Pooling is to be implemented in one or more Exchange Areas</w:t>
      </w:r>
      <w:r>
        <w:rPr>
          <w:rFonts w:asciiTheme="minorHAnsi" w:hAnsiTheme="minorHAnsi" w:cstheme="minorHAnsi"/>
          <w:sz w:val="22"/>
          <w:szCs w:val="22"/>
        </w:rPr>
        <w:t xml:space="preserve"> in accordance with the implementation plan</w:t>
      </w:r>
      <w:r w:rsidRPr="00BA1704">
        <w:rPr>
          <w:rFonts w:asciiTheme="minorHAnsi" w:hAnsiTheme="minorHAnsi" w:cstheme="minorHAnsi"/>
          <w:sz w:val="22"/>
          <w:szCs w:val="22"/>
        </w:rPr>
        <w:t>.</w:t>
      </w:r>
    </w:p>
    <w:p w14:paraId="36040A47" w14:textId="77777777" w:rsidR="008B7326" w:rsidRDefault="008B7326" w:rsidP="008B7326">
      <w:pPr>
        <w:ind w:left="140" w:right="134"/>
        <w:rPr>
          <w:rFonts w:asciiTheme="minorHAnsi" w:hAnsiTheme="minorHAnsi" w:cstheme="minorHAnsi"/>
          <w:sz w:val="22"/>
          <w:szCs w:val="22"/>
        </w:rPr>
      </w:pPr>
    </w:p>
    <w:p w14:paraId="56DD0599" w14:textId="6F213D86" w:rsidR="00BF1B42" w:rsidRPr="00720368" w:rsidRDefault="00881C95" w:rsidP="00794187">
      <w:pPr>
        <w:ind w:left="140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decision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establish a</w:t>
      </w:r>
      <w:r w:rsidRPr="00720368">
        <w:rPr>
          <w:rFonts w:asciiTheme="minorHAnsi" w:hAnsiTheme="minorHAnsi" w:cstheme="minorHAnsi"/>
          <w:sz w:val="22"/>
          <w:szCs w:val="22"/>
        </w:rPr>
        <w:t>n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9A1184" w:rsidRPr="00BA1704">
        <w:rPr>
          <w:rFonts w:asciiTheme="minorHAnsi" w:hAnsiTheme="minorHAnsi" w:cstheme="minorHAnsi"/>
          <w:sz w:val="22"/>
          <w:szCs w:val="22"/>
        </w:rPr>
        <w:t>Exchange Area Number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Pool in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n</w:t>
      </w:r>
      <w:r w:rsidRPr="00720368">
        <w:rPr>
          <w:rFonts w:asciiTheme="minorHAnsi" w:hAnsiTheme="minorHAnsi" w:cstheme="minorHAnsi"/>
          <w:sz w:val="22"/>
          <w:szCs w:val="22"/>
        </w:rPr>
        <w:t>y</w:t>
      </w:r>
      <w:r w:rsidRPr="00BA1704">
        <w:rPr>
          <w:rFonts w:asciiTheme="minorHAnsi" w:hAnsiTheme="minorHAnsi" w:cstheme="minorHAnsi"/>
          <w:sz w:val="22"/>
          <w:szCs w:val="22"/>
        </w:rPr>
        <w:t xml:space="preserve"> given location</w:t>
      </w:r>
      <w:r w:rsidR="00DC3BE7" w:rsidRPr="00BA1704">
        <w:rPr>
          <w:rFonts w:asciiTheme="minorHAnsi" w:hAnsiTheme="minorHAnsi" w:cstheme="minorHAnsi"/>
          <w:sz w:val="22"/>
          <w:szCs w:val="22"/>
        </w:rPr>
        <w:t>(s)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F61E41" w:rsidRPr="00BA1704">
        <w:rPr>
          <w:rFonts w:asciiTheme="minorHAnsi" w:hAnsiTheme="minorHAnsi" w:cstheme="minorHAnsi"/>
          <w:sz w:val="22"/>
          <w:szCs w:val="22"/>
        </w:rPr>
        <w:t>shall be in accordance with a</w:t>
      </w:r>
      <w:r w:rsidR="006A5337"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5" w:author="David Comrie" w:date="2026-01-26T13:29:00Z" w16du:dateUtc="2026-01-26T18:29:00Z">
        <w:r w:rsidR="00623A9B" w:rsidRPr="00BA1704" w:rsidDel="00C104A2">
          <w:rPr>
            <w:rFonts w:asciiTheme="minorHAnsi" w:hAnsiTheme="minorHAnsi" w:cstheme="minorHAnsi"/>
            <w:sz w:val="22"/>
            <w:szCs w:val="22"/>
          </w:rPr>
          <w:delText>thousands</w:delText>
        </w:r>
      </w:del>
      <w:proofErr w:type="spellStart"/>
      <w:ins w:id="6" w:author="David Comrie" w:date="2026-01-26T13:29:00Z" w16du:dateUtc="2026-01-26T18:29:00Z">
        <w:r w:rsidR="00C104A2">
          <w:rPr>
            <w:rFonts w:asciiTheme="minorHAnsi" w:hAnsiTheme="minorHAnsi" w:cstheme="minorHAnsi"/>
            <w:sz w:val="22"/>
            <w:szCs w:val="22"/>
          </w:rPr>
          <w:t>T</w:t>
        </w:r>
        <w:r w:rsidR="00C104A2" w:rsidRPr="00BA1704">
          <w:rPr>
            <w:rFonts w:asciiTheme="minorHAnsi" w:hAnsiTheme="minorHAnsi" w:cstheme="minorHAnsi"/>
            <w:sz w:val="22"/>
            <w:szCs w:val="22"/>
          </w:rPr>
          <w:t>housands</w:t>
        </w:r>
      </w:ins>
      <w:proofErr w:type="spellEnd"/>
      <w:r w:rsidR="00623A9B" w:rsidRPr="00BA1704">
        <w:rPr>
          <w:rFonts w:asciiTheme="minorHAnsi" w:hAnsiTheme="minorHAnsi" w:cstheme="minorHAnsi"/>
          <w:sz w:val="22"/>
          <w:szCs w:val="22"/>
        </w:rPr>
        <w:t>-</w:t>
      </w:r>
      <w:del w:id="7" w:author="David Comrie" w:date="2026-01-26T13:29:00Z" w16du:dateUtc="2026-01-26T18:29:00Z">
        <w:r w:rsidR="00623A9B" w:rsidRPr="00BA1704" w:rsidDel="00C104A2">
          <w:rPr>
            <w:rFonts w:asciiTheme="minorHAnsi" w:hAnsiTheme="minorHAnsi" w:cstheme="minorHAnsi"/>
            <w:sz w:val="22"/>
            <w:szCs w:val="22"/>
          </w:rPr>
          <w:delText xml:space="preserve">block </w:delText>
        </w:r>
      </w:del>
      <w:ins w:id="8" w:author="David Comrie" w:date="2026-01-26T13:29:00Z" w16du:dateUtc="2026-01-26T18:29:00Z">
        <w:r w:rsidR="00C104A2">
          <w:rPr>
            <w:rFonts w:asciiTheme="minorHAnsi" w:hAnsiTheme="minorHAnsi" w:cstheme="minorHAnsi"/>
            <w:sz w:val="22"/>
            <w:szCs w:val="22"/>
          </w:rPr>
          <w:t>B</w:t>
        </w:r>
        <w:r w:rsidR="00C104A2" w:rsidRPr="00BA1704">
          <w:rPr>
            <w:rFonts w:asciiTheme="minorHAnsi" w:hAnsiTheme="minorHAnsi" w:cstheme="minorHAnsi"/>
            <w:sz w:val="22"/>
            <w:szCs w:val="22"/>
          </w:rPr>
          <w:t xml:space="preserve">lock </w:t>
        </w:r>
      </w:ins>
      <w:r w:rsidR="006A5337" w:rsidRPr="00BA1704">
        <w:rPr>
          <w:rFonts w:asciiTheme="minorHAnsi" w:hAnsiTheme="minorHAnsi" w:cstheme="minorHAnsi"/>
          <w:sz w:val="22"/>
          <w:szCs w:val="22"/>
        </w:rPr>
        <w:t>impl</w:t>
      </w:r>
      <w:r w:rsidR="0079513B" w:rsidRPr="00BA1704">
        <w:rPr>
          <w:rFonts w:asciiTheme="minorHAnsi" w:hAnsiTheme="minorHAnsi" w:cstheme="minorHAnsi"/>
          <w:sz w:val="22"/>
          <w:szCs w:val="22"/>
        </w:rPr>
        <w:t xml:space="preserve">ementation </w:t>
      </w:r>
      <w:r w:rsidR="00F61E41" w:rsidRPr="00BA1704">
        <w:rPr>
          <w:rFonts w:asciiTheme="minorHAnsi" w:hAnsiTheme="minorHAnsi" w:cstheme="minorHAnsi"/>
          <w:sz w:val="22"/>
          <w:szCs w:val="22"/>
        </w:rPr>
        <w:t xml:space="preserve">plan </w:t>
      </w:r>
      <w:del w:id="9" w:author="David Comrie" w:date="2026-01-26T13:28:00Z" w16du:dateUtc="2026-01-26T18:28:00Z">
        <w:r w:rsidR="00F61E41" w:rsidRPr="00BA1704" w:rsidDel="00524A9D">
          <w:rPr>
            <w:rFonts w:asciiTheme="minorHAnsi" w:hAnsiTheme="minorHAnsi" w:cstheme="minorHAnsi"/>
            <w:sz w:val="22"/>
            <w:szCs w:val="22"/>
          </w:rPr>
          <w:delText xml:space="preserve">filed </w:delText>
        </w:r>
      </w:del>
      <w:ins w:id="10" w:author="David Comrie" w:date="2026-01-26T13:28:00Z" w16du:dateUtc="2026-01-26T18:28:00Z">
        <w:r w:rsidR="00524A9D">
          <w:rPr>
            <w:rFonts w:asciiTheme="minorHAnsi" w:hAnsiTheme="minorHAnsi" w:cstheme="minorHAnsi"/>
            <w:sz w:val="22"/>
            <w:szCs w:val="22"/>
          </w:rPr>
          <w:t>approved</w:t>
        </w:r>
        <w:r w:rsidR="00524A9D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="00F61E41" w:rsidRPr="00BA1704">
        <w:rPr>
          <w:rFonts w:asciiTheme="minorHAnsi" w:hAnsiTheme="minorHAnsi" w:cstheme="minorHAnsi"/>
          <w:sz w:val="22"/>
          <w:szCs w:val="22"/>
        </w:rPr>
        <w:t xml:space="preserve">by </w:t>
      </w:r>
      <w:ins w:id="11" w:author="David Comrie" w:date="2026-01-26T13:27:00Z" w16du:dateUtc="2026-01-26T18:27:00Z">
        <w:r w:rsidR="002D7CBA">
          <w:rPr>
            <w:rFonts w:asciiTheme="minorHAnsi" w:hAnsiTheme="minorHAnsi" w:cstheme="minorHAnsi"/>
            <w:sz w:val="22"/>
            <w:szCs w:val="22"/>
          </w:rPr>
          <w:t xml:space="preserve">the </w:t>
        </w:r>
      </w:ins>
      <w:r w:rsidR="00F61E41" w:rsidRPr="00BA1704">
        <w:rPr>
          <w:rFonts w:asciiTheme="minorHAnsi" w:hAnsiTheme="minorHAnsi" w:cstheme="minorHAnsi"/>
          <w:sz w:val="22"/>
          <w:szCs w:val="22"/>
        </w:rPr>
        <w:t xml:space="preserve">CSCN </w:t>
      </w:r>
      <w:r w:rsidR="006A5337" w:rsidRPr="00BA1704">
        <w:rPr>
          <w:rFonts w:asciiTheme="minorHAnsi" w:hAnsiTheme="minorHAnsi" w:cstheme="minorHAnsi"/>
          <w:sz w:val="22"/>
          <w:szCs w:val="22"/>
        </w:rPr>
        <w:t xml:space="preserve">and </w:t>
      </w:r>
      <w:del w:id="12" w:author="David Comrie" w:date="2026-01-26T13:28:00Z" w16du:dateUtc="2026-01-26T18:28:00Z">
        <w:r w:rsidR="006A5337" w:rsidRPr="00BA1704" w:rsidDel="002D7CBA">
          <w:rPr>
            <w:rFonts w:asciiTheme="minorHAnsi" w:hAnsiTheme="minorHAnsi" w:cstheme="minorHAnsi"/>
            <w:sz w:val="22"/>
            <w:szCs w:val="22"/>
          </w:rPr>
          <w:delText xml:space="preserve">approved </w:delText>
        </w:r>
      </w:del>
      <w:ins w:id="13" w:author="David Comrie" w:date="2026-01-26T13:28:00Z" w16du:dateUtc="2026-01-26T18:28:00Z">
        <w:r w:rsidR="002D7CBA">
          <w:rPr>
            <w:rFonts w:asciiTheme="minorHAnsi" w:hAnsiTheme="minorHAnsi" w:cstheme="minorHAnsi"/>
            <w:sz w:val="22"/>
            <w:szCs w:val="22"/>
          </w:rPr>
          <w:t>filed with</w:t>
        </w:r>
      </w:ins>
      <w:del w:id="14" w:author="David Comrie" w:date="2026-01-26T13:28:00Z" w16du:dateUtc="2026-01-26T18:28:00Z">
        <w:r w:rsidR="006A5337" w:rsidRPr="00BA1704" w:rsidDel="002D7CBA">
          <w:rPr>
            <w:rFonts w:asciiTheme="minorHAnsi" w:hAnsiTheme="minorHAnsi" w:cstheme="minorHAnsi"/>
            <w:sz w:val="22"/>
            <w:szCs w:val="22"/>
          </w:rPr>
          <w:delText>by</w:delText>
        </w:r>
      </w:del>
      <w:r w:rsidR="006A5337" w:rsidRPr="00BA1704">
        <w:rPr>
          <w:rFonts w:asciiTheme="minorHAnsi" w:hAnsiTheme="minorHAnsi" w:cstheme="minorHAnsi"/>
          <w:sz w:val="22"/>
          <w:szCs w:val="22"/>
        </w:rPr>
        <w:t xml:space="preserve"> the CRTC</w:t>
      </w:r>
      <w:r w:rsidRPr="00BA1704">
        <w:rPr>
          <w:rFonts w:asciiTheme="minorHAnsi" w:hAnsiTheme="minorHAnsi" w:cstheme="minorHAnsi"/>
          <w:sz w:val="22"/>
          <w:szCs w:val="22"/>
        </w:rPr>
        <w:t>.</w:t>
      </w:r>
    </w:p>
    <w:p w14:paraId="3D2FAF3C" w14:textId="77777777" w:rsidR="00BE261E" w:rsidRPr="00720368" w:rsidRDefault="00BE261E" w:rsidP="00794187">
      <w:pPr>
        <w:ind w:left="140" w:right="134"/>
        <w:rPr>
          <w:rFonts w:asciiTheme="minorHAnsi" w:hAnsiTheme="minorHAnsi" w:cstheme="minorHAnsi"/>
          <w:sz w:val="22"/>
          <w:szCs w:val="22"/>
        </w:rPr>
      </w:pPr>
    </w:p>
    <w:p w14:paraId="56DD059E" w14:textId="0E4D34F7" w:rsidR="00BF1B42" w:rsidRPr="00A44048" w:rsidRDefault="00881C95" w:rsidP="00794187">
      <w:pPr>
        <w:pStyle w:val="ListParagraph"/>
        <w:numPr>
          <w:ilvl w:val="0"/>
          <w:numId w:val="5"/>
        </w:numPr>
        <w:ind w:left="709" w:hanging="569"/>
        <w:rPr>
          <w:rFonts w:asciiTheme="minorHAnsi" w:hAnsiTheme="minorHAnsi" w:cstheme="minorHAnsi"/>
          <w:b/>
          <w:bCs/>
          <w:sz w:val="22"/>
          <w:szCs w:val="22"/>
        </w:rPr>
      </w:pPr>
      <w:r w:rsidRPr="00A44048">
        <w:rPr>
          <w:rFonts w:asciiTheme="minorHAnsi" w:hAnsiTheme="minorHAnsi" w:cstheme="minorHAnsi"/>
          <w:b/>
          <w:bCs/>
          <w:sz w:val="22"/>
          <w:szCs w:val="22"/>
        </w:rPr>
        <w:t>Outline of Milestones</w:t>
      </w:r>
    </w:p>
    <w:p w14:paraId="3A21B4FE" w14:textId="77777777" w:rsidR="008A4831" w:rsidRPr="00720368" w:rsidRDefault="008A4831" w:rsidP="00794187">
      <w:pPr>
        <w:ind w:left="154"/>
        <w:rPr>
          <w:rFonts w:asciiTheme="minorHAnsi" w:hAnsiTheme="minorHAnsi" w:cstheme="minorHAnsi"/>
          <w:sz w:val="22"/>
          <w:szCs w:val="22"/>
        </w:rPr>
      </w:pPr>
    </w:p>
    <w:p w14:paraId="013849AA" w14:textId="75C179AC" w:rsidR="004B7B82" w:rsidRPr="00BA1704" w:rsidRDefault="00BC5C0C" w:rsidP="00794187">
      <w:pPr>
        <w:ind w:left="140" w:right="609"/>
        <w:rPr>
          <w:rFonts w:asciiTheme="minorHAnsi" w:hAnsiTheme="minorHAnsi" w:cstheme="minorHAnsi"/>
          <w:sz w:val="22"/>
          <w:szCs w:val="22"/>
        </w:rPr>
      </w:pPr>
      <w:r w:rsidRPr="00720368">
        <w:rPr>
          <w:rFonts w:asciiTheme="minorHAnsi" w:hAnsiTheme="minorHAnsi" w:cstheme="minorHAnsi"/>
          <w:sz w:val="22"/>
          <w:szCs w:val="22"/>
        </w:rPr>
        <w:t xml:space="preserve">At least </w:t>
      </w:r>
      <w:r w:rsidR="006D668F" w:rsidRPr="00C104A2">
        <w:rPr>
          <w:rFonts w:asciiTheme="minorHAnsi" w:hAnsiTheme="minorHAnsi" w:cstheme="minorHAnsi"/>
          <w:sz w:val="22"/>
          <w:szCs w:val="22"/>
          <w:rPrChange w:id="15" w:author="David Comrie" w:date="2026-01-26T13:29:00Z" w16du:dateUtc="2026-01-26T18:29:00Z">
            <w:rPr>
              <w:rFonts w:asciiTheme="minorHAnsi" w:hAnsiTheme="minorHAnsi" w:cstheme="minorHAnsi"/>
              <w:sz w:val="22"/>
              <w:szCs w:val="22"/>
              <w:highlight w:val="yellow"/>
            </w:rPr>
          </w:rPrChange>
        </w:rPr>
        <w:t>3</w:t>
      </w:r>
      <w:r w:rsidRPr="00720368">
        <w:rPr>
          <w:rFonts w:asciiTheme="minorHAnsi" w:hAnsiTheme="minorHAnsi" w:cstheme="minorHAnsi"/>
          <w:sz w:val="22"/>
          <w:szCs w:val="22"/>
        </w:rPr>
        <w:t xml:space="preserve"> months prior to the expected </w:t>
      </w:r>
      <w:r w:rsidR="0079513B" w:rsidRPr="00BA1704">
        <w:rPr>
          <w:rFonts w:asciiTheme="minorHAnsi" w:hAnsiTheme="minorHAnsi" w:cstheme="minorHAnsi"/>
          <w:sz w:val="22"/>
          <w:szCs w:val="22"/>
        </w:rPr>
        <w:t>Implementation and Pool Start/Allocation Date</w:t>
      </w:r>
      <w:r w:rsidR="00262DEB">
        <w:rPr>
          <w:rFonts w:asciiTheme="minorHAnsi" w:hAnsiTheme="minorHAnsi" w:cstheme="minorHAnsi"/>
          <w:sz w:val="22"/>
          <w:szCs w:val="22"/>
        </w:rPr>
        <w:t xml:space="preserve"> for</w:t>
      </w:r>
      <w:r w:rsidR="00A572F7">
        <w:rPr>
          <w:rFonts w:asciiTheme="minorHAnsi" w:hAnsiTheme="minorHAnsi" w:cstheme="minorHAnsi"/>
          <w:sz w:val="22"/>
          <w:szCs w:val="22"/>
        </w:rPr>
        <w:t xml:space="preserve"> one or more Exchange Areas as </w:t>
      </w:r>
      <w:r w:rsidR="00F546ED">
        <w:rPr>
          <w:rFonts w:asciiTheme="minorHAnsi" w:hAnsiTheme="minorHAnsi" w:cstheme="minorHAnsi"/>
          <w:sz w:val="22"/>
          <w:szCs w:val="22"/>
        </w:rPr>
        <w:t xml:space="preserve">set out in the approved </w:t>
      </w:r>
      <w:del w:id="16" w:author="David Comrie" w:date="2026-01-26T13:29:00Z" w16du:dateUtc="2026-01-26T18:29:00Z">
        <w:r w:rsidR="00F546ED" w:rsidDel="00C104A2">
          <w:rPr>
            <w:rFonts w:asciiTheme="minorHAnsi" w:hAnsiTheme="minorHAnsi" w:cstheme="minorHAnsi"/>
            <w:sz w:val="22"/>
            <w:szCs w:val="22"/>
          </w:rPr>
          <w:delText xml:space="preserve">thousands </w:delText>
        </w:r>
      </w:del>
      <w:ins w:id="17" w:author="David Comrie" w:date="2026-01-26T13:29:00Z" w16du:dateUtc="2026-01-26T18:29:00Z">
        <w:r w:rsidR="00C104A2">
          <w:rPr>
            <w:rFonts w:asciiTheme="minorHAnsi" w:hAnsiTheme="minorHAnsi" w:cstheme="minorHAnsi"/>
            <w:sz w:val="22"/>
            <w:szCs w:val="22"/>
          </w:rPr>
          <w:t>Thousands</w:t>
        </w:r>
      </w:ins>
      <w:r w:rsidR="00F546ED">
        <w:rPr>
          <w:rFonts w:asciiTheme="minorHAnsi" w:hAnsiTheme="minorHAnsi" w:cstheme="minorHAnsi"/>
          <w:sz w:val="22"/>
          <w:szCs w:val="22"/>
        </w:rPr>
        <w:t>-</w:t>
      </w:r>
      <w:del w:id="18" w:author="David Comrie" w:date="2026-01-26T13:29:00Z" w16du:dateUtc="2026-01-26T18:29:00Z">
        <w:r w:rsidR="00F546ED" w:rsidDel="00C104A2">
          <w:rPr>
            <w:rFonts w:asciiTheme="minorHAnsi" w:hAnsiTheme="minorHAnsi" w:cstheme="minorHAnsi"/>
            <w:sz w:val="22"/>
            <w:szCs w:val="22"/>
          </w:rPr>
          <w:delText xml:space="preserve">block </w:delText>
        </w:r>
      </w:del>
      <w:ins w:id="19" w:author="David Comrie" w:date="2026-01-26T13:29:00Z" w16du:dateUtc="2026-01-26T18:29:00Z">
        <w:r w:rsidR="00C104A2">
          <w:rPr>
            <w:rFonts w:asciiTheme="minorHAnsi" w:hAnsiTheme="minorHAnsi" w:cstheme="minorHAnsi"/>
            <w:sz w:val="22"/>
            <w:szCs w:val="22"/>
          </w:rPr>
          <w:t xml:space="preserve">Block </w:t>
        </w:r>
      </w:ins>
      <w:r w:rsidR="00F546ED">
        <w:rPr>
          <w:rFonts w:asciiTheme="minorHAnsi" w:hAnsiTheme="minorHAnsi" w:cstheme="minorHAnsi"/>
          <w:sz w:val="22"/>
          <w:szCs w:val="22"/>
        </w:rPr>
        <w:t>implementation plan</w:t>
      </w:r>
      <w:r w:rsidRPr="00BA1704">
        <w:rPr>
          <w:rFonts w:asciiTheme="minorHAnsi" w:hAnsiTheme="minorHAnsi" w:cstheme="minorHAnsi"/>
          <w:sz w:val="22"/>
          <w:szCs w:val="22"/>
        </w:rPr>
        <w:t>,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20" w:author="David Comrie" w:date="2026-01-26T13:30:00Z" w16du:dateUtc="2026-01-26T18:30:00Z">
        <w:r w:rsidRPr="00BA1704" w:rsidDel="000D0ED5">
          <w:rPr>
            <w:rFonts w:asciiTheme="minorHAnsi" w:hAnsiTheme="minorHAnsi" w:cstheme="minorHAnsi"/>
            <w:sz w:val="22"/>
            <w:szCs w:val="22"/>
          </w:rPr>
          <w:delText>P</w:delText>
        </w:r>
        <w:r w:rsidRPr="00720368" w:rsidDel="000D0ED5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0D0ED5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21" w:author="David Comrie" w:date="2026-01-26T13:30:00Z" w16du:dateUtc="2026-01-26T18:30:00Z">
        <w:r w:rsidR="000D0ED5">
          <w:rPr>
            <w:rFonts w:asciiTheme="minorHAnsi" w:hAnsiTheme="minorHAnsi" w:cstheme="minorHAnsi"/>
            <w:sz w:val="22"/>
            <w:szCs w:val="22"/>
          </w:rPr>
          <w:t>CNA</w:t>
        </w:r>
        <w:r w:rsidR="000D0ED5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shall</w:t>
      </w:r>
      <w:r w:rsidR="004B7B82" w:rsidRPr="00BA1704">
        <w:rPr>
          <w:rFonts w:asciiTheme="minorHAnsi" w:hAnsiTheme="minorHAnsi" w:cstheme="minorHAnsi"/>
          <w:sz w:val="22"/>
          <w:szCs w:val="22"/>
        </w:rPr>
        <w:t>:</w:t>
      </w:r>
    </w:p>
    <w:p w14:paraId="7FE26FAC" w14:textId="66A1E458" w:rsidR="004B7B82" w:rsidRPr="00BA1704" w:rsidRDefault="00881C95" w:rsidP="00794187">
      <w:pPr>
        <w:pStyle w:val="ListParagraph"/>
        <w:numPr>
          <w:ilvl w:val="0"/>
          <w:numId w:val="3"/>
        </w:numPr>
        <w:ind w:right="609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 xml:space="preserve">obtain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 xml:space="preserve"> list of </w:t>
      </w:r>
      <w:del w:id="22" w:author="David Comrie" w:date="2026-01-26T13:30:00Z" w16du:dateUtc="2026-01-26T18:30:00Z">
        <w:r w:rsidRPr="00BA1704" w:rsidDel="000D0ED5">
          <w:rPr>
            <w:rFonts w:asciiTheme="minorHAnsi" w:hAnsiTheme="minorHAnsi" w:cstheme="minorHAnsi"/>
            <w:sz w:val="22"/>
            <w:szCs w:val="22"/>
          </w:rPr>
          <w:delText xml:space="preserve">SPs </w:delText>
        </w:r>
      </w:del>
      <w:ins w:id="23" w:author="David Comrie" w:date="2026-01-26T13:30:00Z" w16du:dateUtc="2026-01-26T18:30:00Z">
        <w:r w:rsidR="000D0ED5">
          <w:rPr>
            <w:rFonts w:asciiTheme="minorHAnsi" w:hAnsiTheme="minorHAnsi" w:cstheme="minorHAnsi"/>
            <w:sz w:val="22"/>
            <w:szCs w:val="22"/>
          </w:rPr>
          <w:t>Carriers</w:t>
        </w:r>
        <w:r w:rsidR="000D0ED5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at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h</w:t>
      </w:r>
      <w:r w:rsidRPr="00BA1704">
        <w:rPr>
          <w:rFonts w:asciiTheme="minorHAnsi" w:hAnsiTheme="minorHAnsi" w:cstheme="minorHAnsi"/>
          <w:sz w:val="22"/>
          <w:szCs w:val="22"/>
        </w:rPr>
        <w:t>av</w:t>
      </w:r>
      <w:r w:rsidRPr="00720368">
        <w:rPr>
          <w:rFonts w:asciiTheme="minorHAnsi" w:hAnsiTheme="minorHAnsi" w:cstheme="minorHAnsi"/>
          <w:sz w:val="22"/>
          <w:szCs w:val="22"/>
        </w:rPr>
        <w:t xml:space="preserve">e </w:t>
      </w:r>
      <w:r w:rsidRPr="00BA1704">
        <w:rPr>
          <w:rFonts w:asciiTheme="minorHAnsi" w:hAnsiTheme="minorHAnsi" w:cstheme="minorHAnsi"/>
          <w:sz w:val="22"/>
          <w:szCs w:val="22"/>
        </w:rPr>
        <w:t xml:space="preserve">Local </w:t>
      </w:r>
      <w:r w:rsidRPr="00720368">
        <w:rPr>
          <w:rFonts w:asciiTheme="minorHAnsi" w:hAnsiTheme="minorHAnsi" w:cstheme="minorHAnsi"/>
          <w:sz w:val="22"/>
          <w:szCs w:val="22"/>
        </w:rPr>
        <w:t>N</w:t>
      </w:r>
      <w:r w:rsidRPr="00BA1704">
        <w:rPr>
          <w:rFonts w:asciiTheme="minorHAnsi" w:hAnsiTheme="minorHAnsi" w:cstheme="minorHAnsi"/>
          <w:sz w:val="22"/>
          <w:szCs w:val="22"/>
        </w:rPr>
        <w:t>umbe</w:t>
      </w:r>
      <w:r w:rsidRPr="00720368">
        <w:rPr>
          <w:rFonts w:asciiTheme="minorHAnsi" w:hAnsiTheme="minorHAnsi" w:cstheme="minorHAnsi"/>
          <w:sz w:val="22"/>
          <w:szCs w:val="22"/>
        </w:rPr>
        <w:t xml:space="preserve">r </w:t>
      </w:r>
      <w:r w:rsidRPr="00BA1704">
        <w:rPr>
          <w:rFonts w:asciiTheme="minorHAnsi" w:hAnsiTheme="minorHAnsi" w:cstheme="minorHAnsi"/>
          <w:sz w:val="22"/>
          <w:szCs w:val="22"/>
        </w:rPr>
        <w:t xml:space="preserve">Portability (LNP)-capable Switching Entities/Points of Interconnection (POI) in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geographic area wh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413EBD" w:rsidRPr="00BA1704">
        <w:rPr>
          <w:rFonts w:asciiTheme="minorHAnsi" w:hAnsiTheme="minorHAnsi" w:cstheme="minorHAnsi"/>
          <w:sz w:val="22"/>
          <w:szCs w:val="22"/>
        </w:rPr>
        <w:t>Thousands</w:t>
      </w:r>
      <w:r w:rsidR="00AC2ED9" w:rsidRPr="00BA1704">
        <w:rPr>
          <w:rFonts w:asciiTheme="minorHAnsi" w:hAnsiTheme="minorHAnsi" w:cstheme="minorHAnsi"/>
          <w:sz w:val="22"/>
          <w:szCs w:val="22"/>
        </w:rPr>
        <w:t>-Block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24" w:author="David Comrie" w:date="2026-01-26T13:29:00Z" w16du:dateUtc="2026-01-26T18:29:00Z">
        <w:r w:rsidRPr="00BA1704" w:rsidDel="00C104A2">
          <w:rPr>
            <w:rFonts w:asciiTheme="minorHAnsi" w:hAnsiTheme="minorHAnsi" w:cstheme="minorHAnsi"/>
            <w:sz w:val="22"/>
            <w:szCs w:val="22"/>
          </w:rPr>
          <w:delText xml:space="preserve">Number </w:delText>
        </w:r>
      </w:del>
      <w:r w:rsidRPr="00BA1704">
        <w:rPr>
          <w:rFonts w:asciiTheme="minorHAnsi" w:hAnsiTheme="minorHAnsi" w:cstheme="minorHAnsi"/>
          <w:sz w:val="22"/>
          <w:szCs w:val="22"/>
        </w:rPr>
        <w:t xml:space="preserve">Pooling is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be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A1704">
        <w:rPr>
          <w:rFonts w:asciiTheme="minorHAnsi" w:hAnsiTheme="minorHAnsi" w:cstheme="minorHAnsi"/>
          <w:sz w:val="22"/>
          <w:szCs w:val="22"/>
        </w:rPr>
        <w:t>implemented</w:t>
      </w:r>
      <w:r w:rsidR="004B7B82" w:rsidRPr="00BA1704">
        <w:rPr>
          <w:rFonts w:asciiTheme="minorHAnsi" w:hAnsiTheme="minorHAnsi" w:cstheme="minorHAnsi"/>
          <w:sz w:val="22"/>
          <w:szCs w:val="22"/>
        </w:rPr>
        <w:t>;</w:t>
      </w:r>
      <w:proofErr w:type="gramEnd"/>
      <w:r w:rsidR="004B7B82" w:rsidRPr="00BA17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C75B8E" w14:textId="5FED9B6A" w:rsidR="00D02179" w:rsidRPr="00BA1704" w:rsidRDefault="00881C95" w:rsidP="00794187">
      <w:pPr>
        <w:pStyle w:val="ListParagraph"/>
        <w:numPr>
          <w:ilvl w:val="0"/>
          <w:numId w:val="3"/>
        </w:numPr>
        <w:ind w:right="609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 xml:space="preserve">schedule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0B7018" w:rsidRPr="00BA1704">
        <w:rPr>
          <w:rFonts w:asciiTheme="minorHAnsi" w:hAnsiTheme="minorHAnsi" w:cstheme="minorHAnsi"/>
          <w:sz w:val="22"/>
          <w:szCs w:val="22"/>
        </w:rPr>
        <w:t xml:space="preserve">meeting </w:t>
      </w:r>
      <w:del w:id="25" w:author="David Comrie" w:date="2026-01-26T13:32:00Z" w16du:dateUtc="2026-01-26T18:32:00Z">
        <w:r w:rsidRPr="00720368" w:rsidDel="00C96A2F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C96A2F">
          <w:rPr>
            <w:rFonts w:asciiTheme="minorHAnsi" w:hAnsiTheme="minorHAnsi" w:cstheme="minorHAnsi"/>
            <w:sz w:val="22"/>
            <w:szCs w:val="22"/>
          </w:rPr>
          <w:delText>n</w:delText>
        </w:r>
        <w:r w:rsidRPr="00720368" w:rsidDel="00C96A2F">
          <w:rPr>
            <w:rFonts w:asciiTheme="minorHAnsi" w:hAnsiTheme="minorHAnsi" w:cstheme="minorHAnsi"/>
            <w:sz w:val="22"/>
            <w:szCs w:val="22"/>
          </w:rPr>
          <w:delText>d</w:delText>
        </w:r>
        <w:r w:rsidRPr="00BA1704" w:rsidDel="00C96A2F">
          <w:rPr>
            <w:rFonts w:asciiTheme="minorHAnsi" w:hAnsiTheme="minorHAnsi" w:cstheme="minorHAnsi"/>
            <w:sz w:val="22"/>
            <w:szCs w:val="22"/>
          </w:rPr>
          <w:delText xml:space="preserve"> assure t</w:delText>
        </w:r>
        <w:r w:rsidRPr="00720368" w:rsidDel="00C96A2F">
          <w:rPr>
            <w:rFonts w:asciiTheme="minorHAnsi" w:hAnsiTheme="minorHAnsi" w:cstheme="minorHAnsi"/>
            <w:sz w:val="22"/>
            <w:szCs w:val="22"/>
          </w:rPr>
          <w:delText>hat</w:delText>
        </w:r>
        <w:r w:rsidRPr="00BA1704" w:rsidDel="00C96A2F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  <w:r w:rsidRPr="00720368" w:rsidDel="00C96A2F">
          <w:rPr>
            <w:rFonts w:asciiTheme="minorHAnsi" w:hAnsiTheme="minorHAnsi" w:cstheme="minorHAnsi"/>
            <w:sz w:val="22"/>
            <w:szCs w:val="22"/>
          </w:rPr>
          <w:delText>t</w:delText>
        </w:r>
        <w:r w:rsidRPr="00BA1704" w:rsidDel="00C96A2F">
          <w:rPr>
            <w:rFonts w:asciiTheme="minorHAnsi" w:hAnsiTheme="minorHAnsi" w:cstheme="minorHAnsi"/>
            <w:sz w:val="22"/>
            <w:szCs w:val="22"/>
          </w:rPr>
          <w:delText>h</w:delText>
        </w:r>
        <w:r w:rsidRPr="00720368" w:rsidDel="00C96A2F">
          <w:rPr>
            <w:rFonts w:asciiTheme="minorHAnsi" w:hAnsiTheme="minorHAnsi" w:cstheme="minorHAnsi"/>
            <w:sz w:val="22"/>
            <w:szCs w:val="22"/>
          </w:rPr>
          <w:delText>e</w:delText>
        </w:r>
      </w:del>
      <w:ins w:id="26" w:author="David Comrie" w:date="2026-01-26T13:32:00Z" w16du:dateUtc="2026-01-26T18:32:00Z">
        <w:r w:rsidR="00C96A2F">
          <w:rPr>
            <w:rFonts w:asciiTheme="minorHAnsi" w:hAnsiTheme="minorHAnsi" w:cstheme="minorHAnsi"/>
            <w:sz w:val="22"/>
            <w:szCs w:val="22"/>
          </w:rPr>
          <w:t>for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27" w:author="David Comrie" w:date="2026-01-26T13:31:00Z" w16du:dateUtc="2026-01-26T18:31:00Z">
        <w:r w:rsidRPr="00BA1704" w:rsidDel="0030171D">
          <w:rPr>
            <w:rFonts w:asciiTheme="minorHAnsi" w:hAnsiTheme="minorHAnsi" w:cstheme="minorHAnsi"/>
            <w:sz w:val="22"/>
            <w:szCs w:val="22"/>
          </w:rPr>
          <w:delText xml:space="preserve">SPs </w:delText>
        </w:r>
      </w:del>
      <w:ins w:id="28" w:author="David Comrie" w:date="2026-01-26T13:31:00Z" w16du:dateUtc="2026-01-26T18:31:00Z">
        <w:r w:rsidR="0030171D">
          <w:rPr>
            <w:rFonts w:asciiTheme="minorHAnsi" w:hAnsiTheme="minorHAnsi" w:cstheme="minorHAnsi"/>
            <w:sz w:val="22"/>
            <w:szCs w:val="22"/>
          </w:rPr>
          <w:t>Carriers</w:t>
        </w:r>
        <w:r w:rsidR="0030171D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ins w:id="29" w:author="David Comrie" w:date="2026-01-26T13:32:00Z" w16du:dateUtc="2026-01-26T18:32:00Z">
        <w:r w:rsidR="00C96A2F">
          <w:rPr>
            <w:rFonts w:asciiTheme="minorHAnsi" w:hAnsiTheme="minorHAnsi" w:cstheme="minorHAnsi"/>
            <w:sz w:val="22"/>
            <w:szCs w:val="22"/>
          </w:rPr>
          <w:t xml:space="preserve">and remind them </w:t>
        </w:r>
        <w:r w:rsidR="00F37D2D">
          <w:rPr>
            <w:rFonts w:asciiTheme="minorHAnsi" w:hAnsiTheme="minorHAnsi" w:cstheme="minorHAnsi"/>
            <w:sz w:val="22"/>
            <w:szCs w:val="22"/>
          </w:rPr>
          <w:t>of their</w:t>
        </w:r>
      </w:ins>
      <w:del w:id="30" w:author="David Comrie" w:date="2026-01-26T13:32:00Z" w16du:dateUtc="2026-01-26T18:32:00Z">
        <w:r w:rsidRPr="00720368" w:rsidDel="00F37D2D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F37D2D">
          <w:rPr>
            <w:rFonts w:asciiTheme="minorHAnsi" w:hAnsiTheme="minorHAnsi" w:cstheme="minorHAnsi"/>
            <w:sz w:val="22"/>
            <w:szCs w:val="22"/>
          </w:rPr>
          <w:delText>r</w:delText>
        </w:r>
        <w:r w:rsidRPr="00720368" w:rsidDel="00F37D2D">
          <w:rPr>
            <w:rFonts w:asciiTheme="minorHAnsi" w:hAnsiTheme="minorHAnsi" w:cstheme="minorHAnsi"/>
            <w:sz w:val="22"/>
            <w:szCs w:val="22"/>
          </w:rPr>
          <w:delText>e</w:delText>
        </w:r>
        <w:r w:rsidRPr="00BA1704" w:rsidDel="00F37D2D">
          <w:rPr>
            <w:rFonts w:asciiTheme="minorHAnsi" w:hAnsiTheme="minorHAnsi" w:cstheme="minorHAnsi"/>
            <w:sz w:val="22"/>
            <w:szCs w:val="22"/>
          </w:rPr>
          <w:delText xml:space="preserve"> aware of their</w:delText>
        </w:r>
      </w:del>
      <w:r w:rsidR="000B7018"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BA1704">
        <w:rPr>
          <w:rFonts w:asciiTheme="minorHAnsi" w:hAnsiTheme="minorHAnsi" w:cstheme="minorHAnsi"/>
          <w:sz w:val="22"/>
          <w:szCs w:val="22"/>
        </w:rPr>
        <w:t xml:space="preserve">requirement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participate in Thousands-Block </w:t>
      </w:r>
      <w:del w:id="31" w:author="David Comrie" w:date="2026-01-26T13:32:00Z" w16du:dateUtc="2026-01-26T18:32:00Z">
        <w:r w:rsidRPr="00720368" w:rsidDel="00F37D2D">
          <w:rPr>
            <w:rFonts w:asciiTheme="minorHAnsi" w:hAnsiTheme="minorHAnsi" w:cstheme="minorHAnsi"/>
            <w:sz w:val="22"/>
            <w:szCs w:val="22"/>
          </w:rPr>
          <w:delText>N</w:delText>
        </w:r>
        <w:r w:rsidRPr="00BA1704" w:rsidDel="00F37D2D">
          <w:rPr>
            <w:rFonts w:asciiTheme="minorHAnsi" w:hAnsiTheme="minorHAnsi" w:cstheme="minorHAnsi"/>
            <w:sz w:val="22"/>
            <w:szCs w:val="22"/>
          </w:rPr>
          <w:delText>u</w:delText>
        </w:r>
        <w:r w:rsidRPr="00720368" w:rsidDel="00F37D2D">
          <w:rPr>
            <w:rFonts w:asciiTheme="minorHAnsi" w:hAnsiTheme="minorHAnsi" w:cstheme="minorHAnsi"/>
            <w:sz w:val="22"/>
            <w:szCs w:val="22"/>
          </w:rPr>
          <w:delText>m</w:delText>
        </w:r>
        <w:r w:rsidRPr="00BA1704" w:rsidDel="00F37D2D">
          <w:rPr>
            <w:rFonts w:asciiTheme="minorHAnsi" w:hAnsiTheme="minorHAnsi" w:cstheme="minorHAnsi"/>
            <w:sz w:val="22"/>
            <w:szCs w:val="22"/>
          </w:rPr>
          <w:delText>be</w:delText>
        </w:r>
        <w:r w:rsidRPr="00720368" w:rsidDel="00F37D2D">
          <w:rPr>
            <w:rFonts w:asciiTheme="minorHAnsi" w:hAnsiTheme="minorHAnsi" w:cstheme="minorHAnsi"/>
            <w:sz w:val="22"/>
            <w:szCs w:val="22"/>
          </w:rPr>
          <w:delText xml:space="preserve">r </w:delText>
        </w:r>
      </w:del>
      <w:r w:rsidRPr="00BA1704">
        <w:rPr>
          <w:rFonts w:asciiTheme="minorHAnsi" w:hAnsiTheme="minorHAnsi" w:cstheme="minorHAnsi"/>
          <w:sz w:val="22"/>
          <w:szCs w:val="22"/>
        </w:rPr>
        <w:t>Pooling an</w:t>
      </w:r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 xml:space="preserve"> encourage their attendance </w:t>
      </w:r>
      <w:r w:rsidRPr="00720368">
        <w:rPr>
          <w:rFonts w:asciiTheme="minorHAnsi" w:hAnsiTheme="minorHAnsi" w:cstheme="minorHAnsi"/>
          <w:sz w:val="22"/>
          <w:szCs w:val="22"/>
        </w:rPr>
        <w:t>and</w:t>
      </w:r>
      <w:r w:rsidRPr="00BA1704">
        <w:rPr>
          <w:rFonts w:asciiTheme="minorHAnsi" w:hAnsiTheme="minorHAnsi" w:cstheme="minorHAnsi"/>
          <w:sz w:val="22"/>
          <w:szCs w:val="22"/>
        </w:rPr>
        <w:t xml:space="preserve"> participation</w:t>
      </w:r>
      <w:del w:id="32" w:author="David Comrie" w:date="2026-01-26T13:33:00Z" w16du:dateUtc="2026-01-26T18:33:00Z">
        <w:r w:rsidR="00D02179" w:rsidRPr="00BA1704" w:rsidDel="00967170">
          <w:rPr>
            <w:rFonts w:asciiTheme="minorHAnsi" w:hAnsiTheme="minorHAnsi" w:cstheme="minorHAnsi"/>
            <w:sz w:val="22"/>
            <w:szCs w:val="22"/>
          </w:rPr>
          <w:delText xml:space="preserve">, </w:delText>
        </w:r>
      </w:del>
      <w:ins w:id="33" w:author="David Comrie" w:date="2026-01-26T13:33:00Z" w16du:dateUtc="2026-01-26T18:33:00Z">
        <w:r w:rsidR="00967170">
          <w:rPr>
            <w:rFonts w:asciiTheme="minorHAnsi" w:hAnsiTheme="minorHAnsi" w:cstheme="minorHAnsi"/>
            <w:sz w:val="22"/>
            <w:szCs w:val="22"/>
          </w:rPr>
          <w:t>;</w:t>
        </w:r>
        <w:r w:rsidR="00967170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="00D02179" w:rsidRPr="00BA1704">
        <w:rPr>
          <w:rFonts w:asciiTheme="minorHAnsi" w:hAnsiTheme="minorHAnsi" w:cstheme="minorHAnsi"/>
          <w:sz w:val="22"/>
          <w:szCs w:val="22"/>
        </w:rPr>
        <w:t>and</w:t>
      </w:r>
    </w:p>
    <w:p w14:paraId="56DD05A0" w14:textId="2FF83B19" w:rsidR="00BF1B42" w:rsidRPr="00BA1704" w:rsidRDefault="00D02179" w:rsidP="00794187">
      <w:pPr>
        <w:pStyle w:val="ListParagraph"/>
        <w:numPr>
          <w:ilvl w:val="0"/>
          <w:numId w:val="3"/>
        </w:numPr>
        <w:ind w:right="609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 xml:space="preserve">Present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 xml:space="preserve"> template of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511735" w:rsidRPr="00BA1704">
        <w:rPr>
          <w:rFonts w:asciiTheme="minorHAnsi" w:hAnsiTheme="minorHAnsi" w:cstheme="minorHAnsi"/>
          <w:sz w:val="22"/>
          <w:szCs w:val="22"/>
        </w:rPr>
        <w:t>implementation m</w:t>
      </w:r>
      <w:r w:rsidRPr="00BA1704">
        <w:rPr>
          <w:rFonts w:asciiTheme="minorHAnsi" w:hAnsiTheme="minorHAnsi" w:cstheme="minorHAnsi"/>
          <w:sz w:val="22"/>
          <w:szCs w:val="22"/>
        </w:rPr>
        <w:t xml:space="preserve">ilestones (Table </w:t>
      </w:r>
      <w:r w:rsidRPr="00720368">
        <w:rPr>
          <w:rFonts w:asciiTheme="minorHAnsi" w:hAnsiTheme="minorHAnsi" w:cstheme="minorHAnsi"/>
          <w:sz w:val="22"/>
          <w:szCs w:val="22"/>
        </w:rPr>
        <w:t>1)</w:t>
      </w:r>
      <w:r w:rsidRPr="00BA1704">
        <w:rPr>
          <w:rFonts w:asciiTheme="minorHAnsi" w:hAnsiTheme="minorHAnsi" w:cstheme="minorHAnsi"/>
          <w:sz w:val="22"/>
          <w:szCs w:val="22"/>
        </w:rPr>
        <w:t xml:space="preserve"> which identifies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milestones </w:t>
      </w:r>
      <w:r w:rsidRPr="00720368">
        <w:rPr>
          <w:rFonts w:asciiTheme="minorHAnsi" w:hAnsiTheme="minorHAnsi" w:cstheme="minorHAnsi"/>
          <w:sz w:val="22"/>
          <w:szCs w:val="22"/>
        </w:rPr>
        <w:t>that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34" w:author="David Comrie" w:date="2026-01-26T13:32:00Z" w16du:dateUtc="2026-01-26T18:32:00Z">
        <w:r w:rsidRPr="00BA1704" w:rsidDel="00F37D2D">
          <w:rPr>
            <w:rFonts w:asciiTheme="minorHAnsi" w:hAnsiTheme="minorHAnsi" w:cstheme="minorHAnsi"/>
            <w:sz w:val="22"/>
            <w:szCs w:val="22"/>
          </w:rPr>
          <w:delText xml:space="preserve">SPs </w:delText>
        </w:r>
      </w:del>
      <w:ins w:id="35" w:author="David Comrie" w:date="2026-01-26T13:32:00Z" w16du:dateUtc="2026-01-26T18:32:00Z">
        <w:r w:rsidR="00F37D2D">
          <w:rPr>
            <w:rFonts w:asciiTheme="minorHAnsi" w:hAnsiTheme="minorHAnsi" w:cstheme="minorHAnsi"/>
            <w:sz w:val="22"/>
            <w:szCs w:val="22"/>
          </w:rPr>
          <w:t>Carriers</w:t>
        </w:r>
        <w:r w:rsidR="00F37D2D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shall be required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m</w:t>
      </w:r>
      <w:r w:rsidRPr="00720368">
        <w:rPr>
          <w:rFonts w:asciiTheme="minorHAnsi" w:hAnsiTheme="minorHAnsi" w:cstheme="minorHAnsi"/>
          <w:sz w:val="22"/>
          <w:szCs w:val="22"/>
        </w:rPr>
        <w:t xml:space="preserve">eet </w:t>
      </w:r>
      <w:del w:id="36" w:author="David Comrie" w:date="2026-01-26T13:33:00Z" w16du:dateUtc="2026-01-26T18:33:00Z">
        <w:r w:rsidRPr="00BA1704" w:rsidDel="00967170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proofErr w:type="gramStart"/>
      <w:r w:rsidRPr="00BA1704">
        <w:rPr>
          <w:rFonts w:asciiTheme="minorHAnsi" w:hAnsiTheme="minorHAnsi" w:cstheme="minorHAnsi"/>
          <w:sz w:val="22"/>
          <w:szCs w:val="22"/>
        </w:rPr>
        <w:t xml:space="preserve">in 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>rde</w:t>
      </w:r>
      <w:r w:rsidRPr="00720368">
        <w:rPr>
          <w:rFonts w:asciiTheme="minorHAnsi" w:hAnsiTheme="minorHAnsi" w:cstheme="minorHAnsi"/>
          <w:sz w:val="22"/>
          <w:szCs w:val="22"/>
        </w:rPr>
        <w:t>r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proofErr w:type="gramEnd"/>
      <w:r w:rsidRPr="00BA1704">
        <w:rPr>
          <w:rFonts w:asciiTheme="minorHAnsi" w:hAnsiTheme="minorHAnsi" w:cstheme="minorHAnsi"/>
          <w:sz w:val="22"/>
          <w:szCs w:val="22"/>
        </w:rPr>
        <w:t xml:space="preserve"> implement Thousands-Block </w:t>
      </w:r>
      <w:del w:id="37" w:author="David Comrie" w:date="2026-01-26T13:56:00Z" w16du:dateUtc="2026-01-26T18:56:00Z">
        <w:r w:rsidRPr="00720368" w:rsidDel="00E5791C">
          <w:rPr>
            <w:rFonts w:asciiTheme="minorHAnsi" w:hAnsiTheme="minorHAnsi" w:cstheme="minorHAnsi"/>
            <w:sz w:val="22"/>
            <w:szCs w:val="22"/>
          </w:rPr>
          <w:delText>N</w:delText>
        </w:r>
        <w:r w:rsidRPr="00BA1704" w:rsidDel="00E5791C">
          <w:rPr>
            <w:rFonts w:asciiTheme="minorHAnsi" w:hAnsiTheme="minorHAnsi" w:cstheme="minorHAnsi"/>
            <w:sz w:val="22"/>
            <w:szCs w:val="22"/>
          </w:rPr>
          <w:delText>umb</w:delText>
        </w:r>
        <w:r w:rsidRPr="00720368" w:rsidDel="00E5791C">
          <w:rPr>
            <w:rFonts w:asciiTheme="minorHAnsi" w:hAnsiTheme="minorHAnsi" w:cstheme="minorHAnsi"/>
            <w:sz w:val="22"/>
            <w:szCs w:val="22"/>
          </w:rPr>
          <w:delText xml:space="preserve">er </w:delText>
        </w:r>
      </w:del>
      <w:del w:id="38" w:author="David Comrie" w:date="2026-01-26T13:30:00Z" w16du:dateUtc="2026-01-26T18:30:00Z">
        <w:r w:rsidRPr="00BA1704" w:rsidDel="000D0ED5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r w:rsidRPr="00BA1704">
        <w:rPr>
          <w:rFonts w:asciiTheme="minorHAnsi" w:hAnsiTheme="minorHAnsi" w:cstheme="minorHAnsi"/>
          <w:sz w:val="22"/>
          <w:szCs w:val="22"/>
        </w:rPr>
        <w:t xml:space="preserve">Pooling </w:t>
      </w:r>
      <w:r w:rsidRPr="00720368">
        <w:rPr>
          <w:rFonts w:asciiTheme="minorHAnsi" w:hAnsiTheme="minorHAnsi" w:cstheme="minorHAnsi"/>
          <w:sz w:val="22"/>
          <w:szCs w:val="22"/>
        </w:rPr>
        <w:t>by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39" w:author="David Comrie" w:date="2026-01-26T13:34:00Z" w16du:dateUtc="2026-01-26T18:34:00Z">
        <w:r w:rsidRPr="00BA1704" w:rsidDel="009B7663">
          <w:rPr>
            <w:rFonts w:asciiTheme="minorHAnsi" w:hAnsiTheme="minorHAnsi" w:cstheme="minorHAnsi"/>
            <w:sz w:val="22"/>
            <w:szCs w:val="22"/>
          </w:rPr>
          <w:delText xml:space="preserve">mandated </w:delText>
        </w:r>
        <w:r w:rsidRPr="00720368" w:rsidDel="009B7663">
          <w:rPr>
            <w:rFonts w:asciiTheme="minorHAnsi" w:hAnsiTheme="minorHAnsi" w:cstheme="minorHAnsi"/>
            <w:sz w:val="22"/>
            <w:szCs w:val="22"/>
          </w:rPr>
          <w:delText>or</w:delText>
        </w:r>
        <w:r w:rsidRPr="00BA1704" w:rsidDel="009B7663">
          <w:rPr>
            <w:rFonts w:asciiTheme="minorHAnsi" w:hAnsiTheme="minorHAnsi" w:cstheme="minorHAnsi"/>
            <w:sz w:val="22"/>
            <w:szCs w:val="22"/>
          </w:rPr>
          <w:delText xml:space="preserve"> agreed upon </w:delText>
        </w:r>
      </w:del>
      <w:r w:rsidRPr="00BA1704">
        <w:rPr>
          <w:rFonts w:asciiTheme="minorHAnsi" w:hAnsiTheme="minorHAnsi" w:cstheme="minorHAnsi"/>
          <w:sz w:val="22"/>
          <w:szCs w:val="22"/>
        </w:rPr>
        <w:t xml:space="preserve">Implementation </w:t>
      </w:r>
      <w:ins w:id="40" w:author="David Comrie" w:date="2026-01-26T13:35:00Z" w16du:dateUtc="2026-01-26T18:35:00Z">
        <w:r w:rsidR="009B7663">
          <w:rPr>
            <w:rFonts w:asciiTheme="minorHAnsi" w:hAnsiTheme="minorHAnsi" w:cstheme="minorHAnsi"/>
            <w:sz w:val="22"/>
            <w:szCs w:val="22"/>
          </w:rPr>
          <w:t>p</w:t>
        </w:r>
      </w:ins>
      <w:ins w:id="41" w:author="David Comrie" w:date="2026-01-26T13:34:00Z" w16du:dateUtc="2026-01-26T18:34:00Z">
        <w:r w:rsidR="009B7663">
          <w:rPr>
            <w:rFonts w:asciiTheme="minorHAnsi" w:hAnsiTheme="minorHAnsi" w:cstheme="minorHAnsi"/>
            <w:sz w:val="22"/>
            <w:szCs w:val="22"/>
          </w:rPr>
          <w:t xml:space="preserve">lan </w:t>
        </w:r>
      </w:ins>
      <w:del w:id="42" w:author="David Comrie" w:date="2026-01-26T13:35:00Z" w16du:dateUtc="2026-01-26T18:35:00Z">
        <w:r w:rsidRPr="00BA1704" w:rsidDel="009B7663">
          <w:rPr>
            <w:rFonts w:asciiTheme="minorHAnsi" w:hAnsiTheme="minorHAnsi" w:cstheme="minorHAnsi"/>
            <w:sz w:val="22"/>
            <w:szCs w:val="22"/>
          </w:rPr>
          <w:delText>D</w:delText>
        </w:r>
      </w:del>
      <w:ins w:id="43" w:author="David Comrie" w:date="2026-01-26T13:35:00Z" w16du:dateUtc="2026-01-26T18:35:00Z">
        <w:r w:rsidR="009B7663">
          <w:rPr>
            <w:rFonts w:asciiTheme="minorHAnsi" w:hAnsiTheme="minorHAnsi" w:cstheme="minorHAnsi"/>
            <w:sz w:val="22"/>
            <w:szCs w:val="22"/>
          </w:rPr>
          <w:t>d</w:t>
        </w:r>
      </w:ins>
      <w:r w:rsidRPr="00BA1704">
        <w:rPr>
          <w:rFonts w:asciiTheme="minorHAnsi" w:hAnsiTheme="minorHAnsi" w:cstheme="minorHAnsi"/>
          <w:sz w:val="22"/>
          <w:szCs w:val="22"/>
        </w:rPr>
        <w:t>ate.</w:t>
      </w:r>
    </w:p>
    <w:p w14:paraId="755B4242" w14:textId="77777777" w:rsidR="00511735" w:rsidRPr="00720368" w:rsidRDefault="00511735" w:rsidP="00794187">
      <w:pPr>
        <w:ind w:left="140" w:right="609"/>
        <w:rPr>
          <w:rFonts w:asciiTheme="minorHAnsi" w:hAnsiTheme="minorHAnsi" w:cstheme="minorHAnsi"/>
          <w:sz w:val="22"/>
          <w:szCs w:val="22"/>
        </w:rPr>
      </w:pPr>
    </w:p>
    <w:p w14:paraId="78668E97" w14:textId="5ECE7846" w:rsidR="0009119A" w:rsidRDefault="00E915F1" w:rsidP="00794187">
      <w:pPr>
        <w:ind w:left="140" w:right="180"/>
        <w:rPr>
          <w:ins w:id="44" w:author="David Comrie" w:date="2026-01-26T13:46:00Z" w16du:dateUtc="2026-01-26T18:46:00Z"/>
          <w:rFonts w:asciiTheme="minorHAnsi" w:hAnsiTheme="minorHAnsi" w:cstheme="minorHAnsi"/>
          <w:sz w:val="22"/>
          <w:szCs w:val="22"/>
        </w:rPr>
      </w:pPr>
      <w:ins w:id="45" w:author="David Comrie" w:date="2026-01-26T13:55:00Z" w16du:dateUtc="2026-01-26T18:55:00Z">
        <w:r>
          <w:rPr>
            <w:rFonts w:asciiTheme="minorHAnsi" w:hAnsiTheme="minorHAnsi" w:cstheme="minorHAnsi"/>
            <w:sz w:val="22"/>
            <w:szCs w:val="22"/>
          </w:rPr>
          <w:t>By the</w:t>
        </w:r>
      </w:ins>
      <w:ins w:id="46" w:author="David Comrie" w:date="2026-01-26T13:48:00Z" w16du:dateUtc="2026-01-26T18:48:00Z">
        <w:r w:rsidR="00AC36E0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ins w:id="47" w:author="David Comrie" w:date="2026-01-26T13:55:00Z" w16du:dateUtc="2026-01-26T18:55:00Z">
        <w:r w:rsidR="0040671C">
          <w:rPr>
            <w:rFonts w:asciiTheme="minorHAnsi" w:hAnsiTheme="minorHAnsi" w:cstheme="minorHAnsi"/>
            <w:sz w:val="22"/>
            <w:szCs w:val="22"/>
          </w:rPr>
          <w:t>initial implementation</w:t>
        </w:r>
      </w:ins>
      <w:ins w:id="48" w:author="David Comrie" w:date="2026-01-26T13:48:00Z" w16du:dateUtc="2026-01-26T18:48:00Z">
        <w:r w:rsidR="00AC36E0">
          <w:rPr>
            <w:rFonts w:asciiTheme="minorHAnsi" w:hAnsiTheme="minorHAnsi" w:cstheme="minorHAnsi"/>
            <w:sz w:val="22"/>
            <w:szCs w:val="22"/>
          </w:rPr>
          <w:t xml:space="preserve"> meeting</w:t>
        </w:r>
      </w:ins>
      <w:ins w:id="49" w:author="David Comrie" w:date="2026-01-26T13:56:00Z" w16du:dateUtc="2026-01-26T18:56:00Z">
        <w:r w:rsidR="0040671C">
          <w:rPr>
            <w:rFonts w:asciiTheme="minorHAnsi" w:hAnsiTheme="minorHAnsi" w:cstheme="minorHAnsi"/>
            <w:sz w:val="22"/>
            <w:szCs w:val="22"/>
          </w:rPr>
          <w:t xml:space="preserve"> for the Exchange</w:t>
        </w:r>
        <w:r w:rsidR="005A44DB">
          <w:rPr>
            <w:rFonts w:asciiTheme="minorHAnsi" w:hAnsiTheme="minorHAnsi" w:cstheme="minorHAnsi"/>
            <w:sz w:val="22"/>
            <w:szCs w:val="22"/>
          </w:rPr>
          <w:t xml:space="preserve"> Area</w:t>
        </w:r>
        <w:r w:rsidR="0040671C">
          <w:rPr>
            <w:rFonts w:asciiTheme="minorHAnsi" w:hAnsiTheme="minorHAnsi" w:cstheme="minorHAnsi"/>
            <w:sz w:val="22"/>
            <w:szCs w:val="22"/>
          </w:rPr>
          <w:t>(s)</w:t>
        </w:r>
      </w:ins>
      <w:ins w:id="50" w:author="David Comrie" w:date="2026-01-26T13:48:00Z" w16du:dateUtc="2026-01-26T18:48:00Z">
        <w:r w:rsidR="00AC36E0">
          <w:rPr>
            <w:rFonts w:asciiTheme="minorHAnsi" w:hAnsiTheme="minorHAnsi" w:cstheme="minorHAnsi"/>
            <w:sz w:val="22"/>
            <w:szCs w:val="22"/>
          </w:rPr>
          <w:t>, a</w:t>
        </w:r>
      </w:ins>
      <w:ins w:id="51" w:author="David Comrie" w:date="2026-01-26T13:47:00Z" w16du:dateUtc="2026-01-26T18:47:00Z">
        <w:r w:rsidR="00271702">
          <w:rPr>
            <w:rFonts w:asciiTheme="minorHAnsi" w:hAnsiTheme="minorHAnsi" w:cstheme="minorHAnsi"/>
            <w:sz w:val="22"/>
            <w:szCs w:val="22"/>
          </w:rPr>
          <w:t>ll Carriers</w:t>
        </w:r>
        <w:r w:rsidR="00F91915">
          <w:rPr>
            <w:rFonts w:asciiTheme="minorHAnsi" w:hAnsiTheme="minorHAnsi" w:cstheme="minorHAnsi"/>
            <w:sz w:val="22"/>
            <w:szCs w:val="22"/>
          </w:rPr>
          <w:t xml:space="preserve"> operating in the geographic area where Thousands-Block Pooling is to be implemented must confirm in writing</w:t>
        </w:r>
      </w:ins>
      <w:ins w:id="52" w:author="David Comrie" w:date="2026-01-26T13:48:00Z" w16du:dateUtc="2026-01-26T18:48:00Z">
        <w:r w:rsidR="00F91915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ins w:id="53" w:author="David Comrie" w:date="2026-01-26T13:52:00Z" w16du:dateUtc="2026-01-26T18:52:00Z">
        <w:r w:rsidR="00D4279D">
          <w:rPr>
            <w:rFonts w:asciiTheme="minorHAnsi" w:hAnsiTheme="minorHAnsi" w:cstheme="minorHAnsi"/>
            <w:sz w:val="22"/>
            <w:szCs w:val="22"/>
          </w:rPr>
          <w:t>to the Chair of the initial implementation meeting (CNA</w:t>
        </w:r>
      </w:ins>
      <w:ins w:id="54" w:author="David Comrie" w:date="2026-01-26T13:53:00Z" w16du:dateUtc="2026-01-26T18:53:00Z">
        <w:r w:rsidR="00D4279D">
          <w:rPr>
            <w:rFonts w:asciiTheme="minorHAnsi" w:hAnsiTheme="minorHAnsi" w:cstheme="minorHAnsi"/>
            <w:sz w:val="22"/>
            <w:szCs w:val="22"/>
          </w:rPr>
          <w:t xml:space="preserve">) </w:t>
        </w:r>
        <w:r w:rsidR="00812014">
          <w:rPr>
            <w:rFonts w:asciiTheme="minorHAnsi" w:hAnsiTheme="minorHAnsi" w:cstheme="minorHAnsi"/>
            <w:sz w:val="22"/>
            <w:szCs w:val="22"/>
          </w:rPr>
          <w:t>whether</w:t>
        </w:r>
      </w:ins>
      <w:ins w:id="55" w:author="David Comrie" w:date="2026-01-26T13:48:00Z" w16du:dateUtc="2026-01-26T18:48:00Z">
        <w:r w:rsidR="00F91915">
          <w:rPr>
            <w:rFonts w:asciiTheme="minorHAnsi" w:hAnsiTheme="minorHAnsi" w:cstheme="minorHAnsi"/>
            <w:sz w:val="22"/>
            <w:szCs w:val="22"/>
          </w:rPr>
          <w:t xml:space="preserve"> they are ready for Thousands-Block Pooling</w:t>
        </w:r>
        <w:r w:rsidR="00AC36E0">
          <w:rPr>
            <w:rFonts w:asciiTheme="minorHAnsi" w:hAnsiTheme="minorHAnsi" w:cstheme="minorHAnsi"/>
            <w:sz w:val="22"/>
            <w:szCs w:val="22"/>
          </w:rPr>
          <w:t xml:space="preserve"> in the geographic area.</w:t>
        </w:r>
      </w:ins>
      <w:ins w:id="56" w:author="David Comrie" w:date="2026-01-26T13:49:00Z" w16du:dateUtc="2026-01-26T18:49:00Z">
        <w:r w:rsidR="0075627E">
          <w:rPr>
            <w:rFonts w:asciiTheme="minorHAnsi" w:hAnsiTheme="minorHAnsi" w:cstheme="minorHAnsi"/>
            <w:sz w:val="22"/>
            <w:szCs w:val="22"/>
          </w:rPr>
          <w:t xml:space="preserve"> If a Carrier is not </w:t>
        </w:r>
        <w:proofErr w:type="gramStart"/>
        <w:r w:rsidR="0075627E">
          <w:rPr>
            <w:rFonts w:asciiTheme="minorHAnsi" w:hAnsiTheme="minorHAnsi" w:cstheme="minorHAnsi"/>
            <w:sz w:val="22"/>
            <w:szCs w:val="22"/>
          </w:rPr>
          <w:t>ready</w:t>
        </w:r>
        <w:proofErr w:type="gramEnd"/>
        <w:r w:rsidR="0075627E">
          <w:rPr>
            <w:rFonts w:asciiTheme="minorHAnsi" w:hAnsiTheme="minorHAnsi" w:cstheme="minorHAnsi"/>
            <w:sz w:val="22"/>
            <w:szCs w:val="22"/>
          </w:rPr>
          <w:t xml:space="preserve"> they must provide a written reason and the date on which they will be ready</w:t>
        </w:r>
      </w:ins>
      <w:ins w:id="57" w:author="David Comrie" w:date="2026-01-26T13:54:00Z" w16du:dateUtc="2026-01-26T18:54:00Z">
        <w:r w:rsidR="000F011D">
          <w:rPr>
            <w:rFonts w:asciiTheme="minorHAnsi" w:hAnsiTheme="minorHAnsi" w:cstheme="minorHAnsi"/>
            <w:sz w:val="22"/>
            <w:szCs w:val="22"/>
          </w:rPr>
          <w:t>, i</w:t>
        </w:r>
      </w:ins>
      <w:ins w:id="58" w:author="David Comrie" w:date="2026-01-26T13:49:00Z" w16du:dateUtc="2026-01-26T18:49:00Z">
        <w:r w:rsidR="00AE1C8B">
          <w:rPr>
            <w:rFonts w:asciiTheme="minorHAnsi" w:hAnsiTheme="minorHAnsi" w:cstheme="minorHAnsi"/>
            <w:sz w:val="22"/>
            <w:szCs w:val="22"/>
          </w:rPr>
          <w:t>n which case, the date for implementation shall be adjusted</w:t>
        </w:r>
      </w:ins>
      <w:ins w:id="59" w:author="David Comrie" w:date="2026-01-26T13:50:00Z" w16du:dateUtc="2026-01-26T18:50:00Z">
        <w:r w:rsidR="00AE1C8B">
          <w:rPr>
            <w:rFonts w:asciiTheme="minorHAnsi" w:hAnsiTheme="minorHAnsi" w:cstheme="minorHAnsi"/>
            <w:sz w:val="22"/>
            <w:szCs w:val="22"/>
          </w:rPr>
          <w:t>.</w:t>
        </w:r>
        <w:r w:rsidR="008574DC">
          <w:rPr>
            <w:rFonts w:asciiTheme="minorHAnsi" w:hAnsiTheme="minorHAnsi" w:cstheme="minorHAnsi"/>
            <w:sz w:val="22"/>
            <w:szCs w:val="22"/>
          </w:rPr>
          <w:t xml:space="preserve"> The CNA shall forward a list of Carriers that have not provided written submissions</w:t>
        </w:r>
        <w:r w:rsidR="000411EC">
          <w:rPr>
            <w:rFonts w:asciiTheme="minorHAnsi" w:hAnsiTheme="minorHAnsi" w:cstheme="minorHAnsi"/>
            <w:sz w:val="22"/>
            <w:szCs w:val="22"/>
          </w:rPr>
          <w:t xml:space="preserve"> as of the </w:t>
        </w:r>
      </w:ins>
      <w:ins w:id="60" w:author="David Comrie" w:date="2026-01-26T13:51:00Z" w16du:dateUtc="2026-01-26T18:51:00Z">
        <w:r w:rsidR="000411EC">
          <w:rPr>
            <w:rFonts w:asciiTheme="minorHAnsi" w:hAnsiTheme="minorHAnsi" w:cstheme="minorHAnsi"/>
            <w:sz w:val="22"/>
            <w:szCs w:val="22"/>
          </w:rPr>
          <w:t>date</w:t>
        </w:r>
        <w:r w:rsidR="00176FD0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ins w:id="61" w:author="David Comrie" w:date="2026-01-26T13:54:00Z" w16du:dateUtc="2026-01-26T18:54:00Z">
        <w:r w:rsidR="000F011D">
          <w:rPr>
            <w:rFonts w:asciiTheme="minorHAnsi" w:hAnsiTheme="minorHAnsi" w:cstheme="minorHAnsi"/>
            <w:sz w:val="22"/>
            <w:szCs w:val="22"/>
          </w:rPr>
          <w:t xml:space="preserve">of the </w:t>
        </w:r>
      </w:ins>
      <w:ins w:id="62" w:author="David Comrie" w:date="2026-01-26T13:51:00Z" w16du:dateUtc="2026-01-26T18:51:00Z">
        <w:r w:rsidR="00176FD0">
          <w:rPr>
            <w:rFonts w:asciiTheme="minorHAnsi" w:hAnsiTheme="minorHAnsi" w:cstheme="minorHAnsi"/>
            <w:sz w:val="22"/>
            <w:szCs w:val="22"/>
          </w:rPr>
          <w:t>initial implementation meeting.</w:t>
        </w:r>
      </w:ins>
    </w:p>
    <w:p w14:paraId="0BD80B7F" w14:textId="77777777" w:rsidR="0009119A" w:rsidRDefault="0009119A" w:rsidP="00794187">
      <w:pPr>
        <w:ind w:left="140" w:right="180"/>
        <w:rPr>
          <w:ins w:id="63" w:author="David Comrie" w:date="2026-01-26T13:46:00Z" w16du:dateUtc="2026-01-26T18:46:00Z"/>
          <w:rFonts w:asciiTheme="minorHAnsi" w:hAnsiTheme="minorHAnsi" w:cstheme="minorHAnsi"/>
          <w:sz w:val="22"/>
          <w:szCs w:val="22"/>
        </w:rPr>
      </w:pPr>
    </w:p>
    <w:p w14:paraId="6A1222BC" w14:textId="2CC70C0E" w:rsidR="0058678D" w:rsidRPr="00720368" w:rsidRDefault="00881C95" w:rsidP="00794187">
      <w:pPr>
        <w:ind w:left="140" w:right="180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64" w:author="David Comrie" w:date="2026-01-29T09:42:00Z" w16du:dateUtc="2026-01-29T14:42:00Z">
        <w:r w:rsidRPr="00720368" w:rsidDel="00881C95">
          <w:rPr>
            <w:rFonts w:asciiTheme="minorHAnsi" w:hAnsiTheme="minorHAnsi" w:cstheme="minorHAnsi"/>
            <w:sz w:val="22"/>
            <w:szCs w:val="22"/>
          </w:rPr>
          <w:delText>PA</w:delText>
        </w:r>
        <w:r w:rsidRPr="00BA1704" w:rsidDel="00881C95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65" w:author="David Comrie" w:date="2026-01-29T09:42:00Z" w16du:dateUtc="2026-01-29T14:42:00Z">
        <w:r>
          <w:rPr>
            <w:rFonts w:asciiTheme="minorHAnsi" w:hAnsiTheme="minorHAnsi" w:cstheme="minorHAnsi"/>
            <w:sz w:val="22"/>
            <w:szCs w:val="22"/>
          </w:rPr>
          <w:t>CNA</w:t>
        </w:r>
        <w:r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an</w:t>
      </w:r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 xml:space="preserve"> participating </w:t>
      </w:r>
      <w:del w:id="66" w:author="David Comrie" w:date="2026-01-29T09:42:00Z" w16du:dateUtc="2026-01-29T14:42:00Z">
        <w:r w:rsidRPr="00BA1704" w:rsidDel="00881C95">
          <w:rPr>
            <w:rFonts w:asciiTheme="minorHAnsi" w:hAnsiTheme="minorHAnsi" w:cstheme="minorHAnsi"/>
            <w:sz w:val="22"/>
            <w:szCs w:val="22"/>
          </w:rPr>
          <w:delText>SP</w:delText>
        </w:r>
      </w:del>
      <w:ins w:id="67" w:author="David Comrie" w:date="2026-01-29T09:42:00Z" w16du:dateUtc="2026-01-29T14:42:00Z">
        <w:r>
          <w:rPr>
            <w:rFonts w:asciiTheme="minorHAnsi" w:hAnsiTheme="minorHAnsi" w:cstheme="minorHAnsi"/>
            <w:sz w:val="22"/>
            <w:szCs w:val="22"/>
          </w:rPr>
          <w:t>Carrier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s </w:t>
      </w:r>
      <w:r w:rsidRPr="00BA1704">
        <w:rPr>
          <w:rFonts w:asciiTheme="minorHAnsi" w:hAnsiTheme="minorHAnsi" w:cstheme="minorHAnsi"/>
          <w:sz w:val="22"/>
          <w:szCs w:val="22"/>
        </w:rPr>
        <w:t>determine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dates of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milestones o</w:t>
      </w:r>
      <w:r w:rsidRPr="00720368">
        <w:rPr>
          <w:rFonts w:asciiTheme="minorHAnsi" w:hAnsiTheme="minorHAnsi" w:cstheme="minorHAnsi"/>
          <w:sz w:val="22"/>
          <w:szCs w:val="22"/>
        </w:rPr>
        <w:t>n</w:t>
      </w:r>
      <w:r w:rsidRPr="00BA1704">
        <w:rPr>
          <w:rFonts w:asciiTheme="minorHAnsi" w:hAnsiTheme="minorHAnsi" w:cstheme="minorHAnsi"/>
          <w:sz w:val="22"/>
          <w:szCs w:val="22"/>
        </w:rPr>
        <w:t xml:space="preserve"> Table </w:t>
      </w:r>
      <w:r w:rsidRPr="00720368">
        <w:rPr>
          <w:rFonts w:asciiTheme="minorHAnsi" w:hAnsiTheme="minorHAnsi" w:cstheme="minorHAnsi"/>
          <w:sz w:val="22"/>
          <w:szCs w:val="22"/>
        </w:rPr>
        <w:t>1</w:t>
      </w:r>
      <w:r w:rsidR="00CB760A" w:rsidRPr="00720368">
        <w:rPr>
          <w:rFonts w:asciiTheme="minorHAnsi" w:hAnsiTheme="minorHAnsi" w:cstheme="minorHAnsi"/>
          <w:sz w:val="22"/>
          <w:szCs w:val="22"/>
        </w:rPr>
        <w:t xml:space="preserve"> at the Initial Planning Meeting</w:t>
      </w:r>
      <w:r w:rsidRPr="00720368">
        <w:rPr>
          <w:rFonts w:asciiTheme="minorHAnsi" w:hAnsiTheme="minorHAnsi" w:cstheme="minorHAnsi"/>
          <w:sz w:val="22"/>
          <w:szCs w:val="22"/>
        </w:rPr>
        <w:t>.</w:t>
      </w:r>
    </w:p>
    <w:p w14:paraId="19B82A71" w14:textId="77777777" w:rsidR="0058678D" w:rsidRPr="00BA1704" w:rsidRDefault="0058678D" w:rsidP="00794187">
      <w:pPr>
        <w:ind w:left="140" w:right="18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140" w:type="dxa"/>
        <w:tblLook w:val="04A0" w:firstRow="1" w:lastRow="0" w:firstColumn="1" w:lastColumn="0" w:noHBand="0" w:noVBand="1"/>
      </w:tblPr>
      <w:tblGrid>
        <w:gridCol w:w="1401"/>
        <w:gridCol w:w="7162"/>
        <w:gridCol w:w="1607"/>
      </w:tblGrid>
      <w:tr w:rsidR="00AB217B" w:rsidRPr="00BA1704" w14:paraId="25888D02" w14:textId="36333AB8" w:rsidTr="003B7655">
        <w:tc>
          <w:tcPr>
            <w:tcW w:w="1401" w:type="dxa"/>
          </w:tcPr>
          <w:p w14:paraId="2B442CBA" w14:textId="48A318DA" w:rsidR="00AB217B" w:rsidRPr="00BA1704" w:rsidRDefault="00AB217B" w:rsidP="00794187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Milest</w:t>
            </w:r>
            <w:del w:id="68" w:author="David Comrie" w:date="2026-01-26T13:59:00Z" w16du:dateUtc="2026-01-26T18:59:00Z">
              <w:r w:rsidRPr="00BA1704" w:rsidDel="00956DAF">
                <w:rPr>
                  <w:rFonts w:asciiTheme="minorHAnsi" w:hAnsiTheme="minorHAnsi" w:cstheme="minorHAnsi"/>
                  <w:sz w:val="22"/>
                  <w:szCs w:val="22"/>
                </w:rPr>
                <w:delText>a</w:delText>
              </w:r>
            </w:del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one</w:t>
            </w:r>
          </w:p>
        </w:tc>
        <w:tc>
          <w:tcPr>
            <w:tcW w:w="7162" w:type="dxa"/>
          </w:tcPr>
          <w:p w14:paraId="7174B675" w14:textId="1505B0CB" w:rsidR="00AB217B" w:rsidRPr="00BA1704" w:rsidRDefault="00AB217B" w:rsidP="00794187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Description</w:t>
            </w:r>
          </w:p>
        </w:tc>
        <w:tc>
          <w:tcPr>
            <w:tcW w:w="1607" w:type="dxa"/>
          </w:tcPr>
          <w:p w14:paraId="66606894" w14:textId="0D01FECA" w:rsidR="00AB217B" w:rsidRPr="00BA1704" w:rsidRDefault="00AB217B" w:rsidP="00794187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</w:tr>
      <w:tr w:rsidR="00E506DB" w:rsidRPr="00BA1704" w14:paraId="603B3868" w14:textId="77777777" w:rsidTr="003B7655">
        <w:trPr>
          <w:trHeight w:val="760"/>
          <w:ins w:id="69" w:author="David Comrie" w:date="2026-01-26T13:59:00Z"/>
        </w:trPr>
        <w:tc>
          <w:tcPr>
            <w:tcW w:w="1401" w:type="dxa"/>
          </w:tcPr>
          <w:p w14:paraId="44B015B8" w14:textId="67923BF7" w:rsidR="00E506DB" w:rsidRPr="00BA1704" w:rsidRDefault="00E506DB" w:rsidP="00E506DB">
            <w:pPr>
              <w:ind w:right="180"/>
              <w:rPr>
                <w:ins w:id="70" w:author="David Comrie" w:date="2026-01-26T13:59:00Z" w16du:dateUtc="2026-01-26T18:59:00Z"/>
                <w:rFonts w:asciiTheme="minorHAnsi" w:hAnsiTheme="minorHAnsi" w:cstheme="minorHAnsi"/>
                <w:sz w:val="22"/>
                <w:szCs w:val="22"/>
              </w:rPr>
            </w:pPr>
            <w:ins w:id="71" w:author="David Comrie" w:date="2026-01-26T13:59:00Z" w16du:dateUtc="2026-01-26T18:59:00Z">
              <w:r w:rsidRPr="00BA1704">
                <w:rPr>
                  <w:rFonts w:asciiTheme="minorHAnsi" w:hAnsiTheme="minorHAnsi" w:cstheme="minorHAnsi"/>
                  <w:sz w:val="22"/>
                  <w:szCs w:val="22"/>
                </w:rPr>
                <w:t>1</w:t>
              </w:r>
            </w:ins>
          </w:p>
        </w:tc>
        <w:tc>
          <w:tcPr>
            <w:tcW w:w="7162" w:type="dxa"/>
          </w:tcPr>
          <w:p w14:paraId="323E1CAB" w14:textId="39BE4630" w:rsidR="00E506DB" w:rsidRPr="00BA1704" w:rsidRDefault="00E506DB" w:rsidP="00E506DB">
            <w:pPr>
              <w:spacing w:line="220" w:lineRule="exact"/>
              <w:ind w:right="539"/>
              <w:rPr>
                <w:ins w:id="72" w:author="David Comrie" w:date="2026-01-26T13:59:00Z" w16du:dateUtc="2026-01-26T18:59:00Z"/>
                <w:rFonts w:asciiTheme="minorHAnsi" w:hAnsiTheme="minorHAnsi" w:cstheme="minorHAnsi"/>
                <w:sz w:val="22"/>
                <w:szCs w:val="22"/>
              </w:rPr>
            </w:pPr>
            <w:ins w:id="73" w:author="David Comrie" w:date="2026-01-26T14:00:00Z" w16du:dateUtc="2026-01-26T19:00:00Z">
              <w:r>
                <w:rPr>
                  <w:rFonts w:asciiTheme="minorHAnsi" w:hAnsiTheme="minorHAnsi" w:cstheme="minorHAnsi"/>
                  <w:sz w:val="22"/>
                  <w:szCs w:val="22"/>
                </w:rPr>
                <w:t>Initial Implementation Meeting</w:t>
              </w:r>
            </w:ins>
          </w:p>
        </w:tc>
        <w:tc>
          <w:tcPr>
            <w:tcW w:w="1607" w:type="dxa"/>
          </w:tcPr>
          <w:p w14:paraId="13DEAA62" w14:textId="77777777" w:rsidR="00E506DB" w:rsidRPr="00BA1704" w:rsidRDefault="00E506DB" w:rsidP="00E506DB">
            <w:pPr>
              <w:spacing w:line="220" w:lineRule="exact"/>
              <w:ind w:right="539"/>
              <w:rPr>
                <w:ins w:id="74" w:author="David Comrie" w:date="2026-01-26T13:59:00Z" w16du:dateUtc="2026-01-26T18:59:00Z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6DB" w:rsidRPr="00BA1704" w14:paraId="0B4AE761" w14:textId="0A550135" w:rsidTr="003B7655">
        <w:trPr>
          <w:trHeight w:val="760"/>
        </w:trPr>
        <w:tc>
          <w:tcPr>
            <w:tcW w:w="1401" w:type="dxa"/>
          </w:tcPr>
          <w:p w14:paraId="0796C2E9" w14:textId="70135615" w:rsidR="00E506DB" w:rsidRPr="00BA1704" w:rsidRDefault="00E506DB" w:rsidP="00E506DB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ins w:id="75" w:author="David Comrie" w:date="2026-01-26T13:59:00Z" w16du:dateUtc="2026-01-26T18:59:00Z">
              <w:r w:rsidRPr="00BA1704">
                <w:rPr>
                  <w:rFonts w:asciiTheme="minorHAnsi" w:hAnsiTheme="minorHAnsi" w:cstheme="minorHAnsi"/>
                  <w:sz w:val="22"/>
                  <w:szCs w:val="22"/>
                </w:rPr>
                <w:t>2</w:t>
              </w:r>
            </w:ins>
            <w:del w:id="76" w:author="David Comrie" w:date="2026-01-26T13:59:00Z" w16du:dateUtc="2026-01-26T18:59:00Z">
              <w:r w:rsidRPr="00BA1704" w:rsidDel="00E506DB">
                <w:rPr>
                  <w:rFonts w:asciiTheme="minorHAnsi" w:hAnsiTheme="minorHAnsi" w:cstheme="minorHAnsi"/>
                  <w:sz w:val="22"/>
                  <w:szCs w:val="22"/>
                </w:rPr>
                <w:delText>1</w:delText>
              </w:r>
            </w:del>
          </w:p>
        </w:tc>
        <w:tc>
          <w:tcPr>
            <w:tcW w:w="7162" w:type="dxa"/>
          </w:tcPr>
          <w:p w14:paraId="3B73F64F" w14:textId="77777777" w:rsidR="00806E9E" w:rsidRDefault="00E506DB" w:rsidP="00E506DB">
            <w:pPr>
              <w:spacing w:line="220" w:lineRule="exact"/>
              <w:ind w:right="539"/>
              <w:rPr>
                <w:ins w:id="77" w:author="David Comrie" w:date="2026-01-26T14:24:00Z" w16du:dateUtc="2026-01-26T19:24:00Z"/>
                <w:rFonts w:asciiTheme="minorHAnsi" w:hAnsiTheme="minorHAnsi" w:cstheme="minorHAnsi"/>
                <w:sz w:val="22"/>
                <w:szCs w:val="22"/>
              </w:rPr>
            </w:pP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Forecast Rep</w:t>
            </w:r>
            <w:r w:rsidRPr="0072036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2036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 xml:space="preserve"> Dat</w:t>
            </w:r>
            <w:r w:rsidRPr="0072036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ins w:id="78" w:author="David Comrie" w:date="2026-01-26T14:05:00Z" w16du:dateUtc="2026-01-26T19:05:00Z">
              <w:r w:rsidR="00693631"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</w:p>
          <w:p w14:paraId="3DC009F6" w14:textId="7E83CCDA" w:rsidR="00E506DB" w:rsidRPr="00BA1704" w:rsidRDefault="002751C6" w:rsidP="00E506DB">
            <w:pPr>
              <w:spacing w:line="220" w:lineRule="exact"/>
              <w:ind w:right="539"/>
              <w:rPr>
                <w:rFonts w:asciiTheme="minorHAnsi" w:hAnsiTheme="minorHAnsi" w:cstheme="minorHAnsi"/>
                <w:sz w:val="22"/>
                <w:szCs w:val="22"/>
              </w:rPr>
            </w:pPr>
            <w:ins w:id="79" w:author="David Comrie" w:date="2026-01-26T14:05:00Z" w16du:dateUtc="2026-01-26T19:05:00Z">
              <w:r>
                <w:rPr>
                  <w:rFonts w:asciiTheme="minorHAnsi" w:hAnsiTheme="minorHAnsi" w:cstheme="minorHAnsi"/>
                  <w:sz w:val="22"/>
                  <w:szCs w:val="22"/>
                </w:rPr>
                <w:t>(subject to implementation of near real-time aggregation of forecasts</w:t>
              </w:r>
            </w:ins>
            <w:ins w:id="80" w:author="David Comrie" w:date="2026-01-26T14:06:00Z" w16du:dateUtc="2026-01-26T19:06:00Z">
              <w:r>
                <w:rPr>
                  <w:rFonts w:asciiTheme="minorHAnsi" w:hAnsiTheme="minorHAnsi" w:cstheme="minorHAnsi"/>
                  <w:sz w:val="22"/>
                  <w:szCs w:val="22"/>
                </w:rPr>
                <w:t xml:space="preserve"> by CNA)</w:t>
              </w:r>
            </w:ins>
          </w:p>
        </w:tc>
        <w:tc>
          <w:tcPr>
            <w:tcW w:w="1607" w:type="dxa"/>
          </w:tcPr>
          <w:p w14:paraId="7A1BF6B6" w14:textId="77777777" w:rsidR="00E506DB" w:rsidRPr="00BA1704" w:rsidRDefault="00E506DB" w:rsidP="00E506DB">
            <w:pPr>
              <w:spacing w:line="220" w:lineRule="exact"/>
              <w:ind w:right="53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6DB" w:rsidRPr="00BA1704" w14:paraId="6A7D7844" w14:textId="66652E51" w:rsidTr="003B7655">
        <w:tc>
          <w:tcPr>
            <w:tcW w:w="1401" w:type="dxa"/>
          </w:tcPr>
          <w:p w14:paraId="539B32E1" w14:textId="30DA5E4A" w:rsidR="00E506DB" w:rsidRPr="00BA1704" w:rsidRDefault="00E506DB" w:rsidP="00E506DB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ins w:id="81" w:author="David Comrie" w:date="2026-01-26T13:59:00Z" w16du:dateUtc="2026-01-26T18:59:00Z">
              <w:r w:rsidRPr="00BA1704">
                <w:rPr>
                  <w:rFonts w:asciiTheme="minorHAnsi" w:hAnsiTheme="minorHAnsi" w:cstheme="minorHAnsi"/>
                  <w:sz w:val="22"/>
                  <w:szCs w:val="22"/>
                </w:rPr>
                <w:t>3</w:t>
              </w:r>
            </w:ins>
            <w:del w:id="82" w:author="David Comrie" w:date="2026-01-26T13:59:00Z" w16du:dateUtc="2026-01-26T18:59:00Z">
              <w:r w:rsidRPr="00BA1704" w:rsidDel="00E506DB">
                <w:rPr>
                  <w:rFonts w:asciiTheme="minorHAnsi" w:hAnsiTheme="minorHAnsi" w:cstheme="minorHAnsi"/>
                  <w:sz w:val="22"/>
                  <w:szCs w:val="22"/>
                </w:rPr>
                <w:delText>2</w:delText>
              </w:r>
            </w:del>
          </w:p>
        </w:tc>
        <w:tc>
          <w:tcPr>
            <w:tcW w:w="7162" w:type="dxa"/>
          </w:tcPr>
          <w:p w14:paraId="5449BE94" w14:textId="77777777" w:rsidR="00806E9E" w:rsidRDefault="00E506DB" w:rsidP="00E506DB">
            <w:pPr>
              <w:ind w:right="321"/>
              <w:rPr>
                <w:ins w:id="83" w:author="David Comrie" w:date="2026-01-26T14:24:00Z" w16du:dateUtc="2026-01-26T19:24:00Z"/>
                <w:rFonts w:asciiTheme="minorHAnsi" w:hAnsiTheme="minorHAnsi" w:cstheme="minorHAnsi"/>
                <w:sz w:val="22"/>
                <w:szCs w:val="22"/>
              </w:rPr>
            </w:pP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Thousands-Block Protection and Block Donation/Return Identification Date</w:t>
            </w:r>
            <w:ins w:id="84" w:author="David Comrie" w:date="2026-01-26T14:08:00Z" w16du:dateUtc="2026-01-26T19:08:00Z">
              <w:r w:rsidR="00B3795B"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</w:p>
          <w:p w14:paraId="03FBB5E3" w14:textId="4D020951" w:rsidR="00806E9E" w:rsidRPr="00BA1704" w:rsidRDefault="00B3795B" w:rsidP="00E506DB">
            <w:pPr>
              <w:ind w:right="321"/>
              <w:rPr>
                <w:rFonts w:asciiTheme="minorHAnsi" w:hAnsiTheme="minorHAnsi" w:cstheme="minorHAnsi"/>
                <w:sz w:val="22"/>
                <w:szCs w:val="22"/>
              </w:rPr>
            </w:pPr>
            <w:ins w:id="85" w:author="David Comrie" w:date="2026-01-26T14:08:00Z" w16du:dateUtc="2026-01-26T19:08:00Z">
              <w:r>
                <w:rPr>
                  <w:rFonts w:asciiTheme="minorHAnsi" w:hAnsiTheme="minorHAnsi" w:cstheme="minorHAnsi"/>
                  <w:sz w:val="22"/>
                  <w:szCs w:val="22"/>
                </w:rPr>
                <w:t>(initially voluntary)</w:t>
              </w:r>
            </w:ins>
          </w:p>
        </w:tc>
        <w:tc>
          <w:tcPr>
            <w:tcW w:w="1607" w:type="dxa"/>
          </w:tcPr>
          <w:p w14:paraId="52AEB404" w14:textId="77777777" w:rsidR="00E506DB" w:rsidRPr="00BA1704" w:rsidRDefault="00E506DB" w:rsidP="00E506DB">
            <w:pPr>
              <w:ind w:right="32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6DB" w:rsidRPr="00BA1704" w14:paraId="4E110E7B" w14:textId="401BFA64" w:rsidTr="003B7655">
        <w:tc>
          <w:tcPr>
            <w:tcW w:w="1401" w:type="dxa"/>
          </w:tcPr>
          <w:p w14:paraId="6A7BA862" w14:textId="445FFDB2" w:rsidR="00E506DB" w:rsidRPr="00BA1704" w:rsidRDefault="00E506DB" w:rsidP="00E506DB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ins w:id="86" w:author="David Comrie" w:date="2026-01-26T13:59:00Z" w16du:dateUtc="2026-01-26T18:59:00Z">
              <w:r>
                <w:rPr>
                  <w:rFonts w:asciiTheme="minorHAnsi" w:hAnsiTheme="minorHAnsi" w:cstheme="minorHAnsi"/>
                  <w:sz w:val="22"/>
                  <w:szCs w:val="22"/>
                </w:rPr>
                <w:t>4</w:t>
              </w:r>
            </w:ins>
            <w:del w:id="87" w:author="David Comrie" w:date="2026-01-26T13:59:00Z" w16du:dateUtc="2026-01-26T18:59:00Z">
              <w:r w:rsidRPr="00BA1704" w:rsidDel="00E506DB">
                <w:rPr>
                  <w:rFonts w:asciiTheme="minorHAnsi" w:hAnsiTheme="minorHAnsi" w:cstheme="minorHAnsi"/>
                  <w:sz w:val="22"/>
                  <w:szCs w:val="22"/>
                </w:rPr>
                <w:delText>3</w:delText>
              </w:r>
            </w:del>
          </w:p>
        </w:tc>
        <w:tc>
          <w:tcPr>
            <w:tcW w:w="7162" w:type="dxa"/>
          </w:tcPr>
          <w:p w14:paraId="570D917B" w14:textId="6BB0C018" w:rsidR="00E506DB" w:rsidRDefault="00E506DB" w:rsidP="00E506DB">
            <w:pPr>
              <w:ind w:right="180"/>
              <w:rPr>
                <w:ins w:id="88" w:author="David Comrie" w:date="2026-01-26T14:16:00Z" w16du:dateUtc="2026-01-26T19:16:00Z"/>
                <w:rFonts w:asciiTheme="minorHAnsi" w:hAnsiTheme="minorHAnsi" w:cstheme="minorHAnsi"/>
                <w:sz w:val="22"/>
                <w:szCs w:val="22"/>
              </w:rPr>
            </w:pP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 xml:space="preserve">Thousands-Block </w:t>
            </w:r>
            <w:del w:id="89" w:author="David Comrie" w:date="2026-01-26T14:20:00Z" w16du:dateUtc="2026-01-26T19:20:00Z">
              <w:r w:rsidRPr="00BA1704" w:rsidDel="003815BE">
                <w:rPr>
                  <w:rFonts w:asciiTheme="minorHAnsi" w:hAnsiTheme="minorHAnsi" w:cstheme="minorHAnsi"/>
                  <w:sz w:val="22"/>
                  <w:szCs w:val="22"/>
                </w:rPr>
                <w:delText>Disconnect Date</w:delText>
              </w:r>
            </w:del>
            <w:ins w:id="90" w:author="David Comrie" w:date="2026-01-26T14:20:00Z" w16du:dateUtc="2026-01-26T19:20:00Z">
              <w:r w:rsidR="00CB3924">
                <w:rPr>
                  <w:rFonts w:asciiTheme="minorHAnsi" w:hAnsiTheme="minorHAnsi" w:cstheme="minorHAnsi"/>
                  <w:sz w:val="22"/>
                  <w:szCs w:val="22"/>
                </w:rPr>
                <w:t>Donation</w:t>
              </w:r>
              <w:r w:rsidR="003815BE">
                <w:rPr>
                  <w:rFonts w:asciiTheme="minorHAnsi" w:hAnsiTheme="minorHAnsi" w:cstheme="minorHAnsi"/>
                  <w:sz w:val="22"/>
                  <w:szCs w:val="22"/>
                </w:rPr>
                <w:t xml:space="preserve"> Due Date</w:t>
              </w:r>
            </w:ins>
            <w:ins w:id="91" w:author="David Comrie" w:date="2026-01-26T14:15:00Z" w16du:dateUtc="2026-01-26T19:15:00Z">
              <w:r w:rsidR="00284F2C"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  <w:del w:id="92" w:author="David Comrie" w:date="2026-01-26T14:14:00Z" w16du:dateUtc="2026-01-26T19:14:00Z">
              <w:r w:rsidRPr="00BA1704" w:rsidDel="00AB00EF">
                <w:rPr>
                  <w:rFonts w:asciiTheme="minorHAnsi" w:hAnsiTheme="minorHAnsi" w:cstheme="minorHAnsi"/>
                  <w:sz w:val="22"/>
                  <w:szCs w:val="22"/>
                </w:rPr>
                <w:delText xml:space="preserve"> </w:delText>
              </w:r>
            </w:del>
          </w:p>
          <w:p w14:paraId="24F7B615" w14:textId="3193E618" w:rsidR="00AF7E26" w:rsidRPr="00BA1704" w:rsidRDefault="00AF7E26" w:rsidP="00E506DB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ins w:id="93" w:author="David Comrie" w:date="2026-01-26T14:16:00Z" w16du:dateUtc="2026-01-26T19:16:00Z">
              <w:r>
                <w:rPr>
                  <w:rFonts w:asciiTheme="minorHAnsi" w:hAnsiTheme="minorHAnsi" w:cstheme="minorHAnsi"/>
                  <w:sz w:val="22"/>
                  <w:szCs w:val="22"/>
                </w:rPr>
                <w:t>(</w:t>
              </w:r>
            </w:ins>
            <w:ins w:id="94" w:author="David Comrie" w:date="2026-01-26T14:16:00Z"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 xml:space="preserve">The deadline for </w:t>
              </w:r>
            </w:ins>
            <w:ins w:id="95" w:author="David Comrie" w:date="2026-01-29T09:42:00Z" w16du:dateUtc="2026-01-29T14:42:00Z">
              <w:r w:rsidR="00881C95">
                <w:rPr>
                  <w:rFonts w:asciiTheme="minorHAnsi" w:hAnsiTheme="minorHAnsi" w:cstheme="minorHAnsi"/>
                  <w:sz w:val="22"/>
                  <w:szCs w:val="22"/>
                </w:rPr>
                <w:t>CARRIER</w:t>
              </w:r>
            </w:ins>
            <w:ins w:id="96" w:author="David Comrie" w:date="2026-01-26T14:16:00Z"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>s to submit all Part 1 disconnect applications for</w:t>
              </w:r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br/>
                <w:t>the Thousands-Blocks being donated/disconnected to the Industry Inventory Pool. All Thousands-Blocks</w:t>
              </w:r>
            </w:ins>
            <w:ins w:id="97" w:author="David Comrie" w:date="2026-01-26T14:16:00Z" w16du:dateUtc="2026-01-26T19:16:00Z">
              <w:r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  <w:ins w:id="98" w:author="David Comrie" w:date="2026-01-26T14:16:00Z"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>being donated/disconnected shall have all ISP Ports completed, be protected from further assignment,</w:t>
              </w:r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br/>
              </w:r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lastRenderedPageBreak/>
                <w:t>have any test lines removed, and LRNs removed prior to submitting the Part 1 disconnect application and</w:t>
              </w:r>
            </w:ins>
            <w:ins w:id="99" w:author="David Comrie" w:date="2026-01-26T14:16:00Z" w16du:dateUtc="2026-01-26T19:16:00Z">
              <w:r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  <w:ins w:id="100" w:author="David Comrie" w:date="2026-01-26T14:16:00Z"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 xml:space="preserve">be portable in the NPAC and LERG Routing Guide. Five (5) business days later, </w:t>
              </w:r>
              <w:proofErr w:type="spellStart"/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>iconectiv</w:t>
              </w:r>
            </w:ins>
            <w:proofErr w:type="spellEnd"/>
            <w:ins w:id="101" w:author="David Comrie" w:date="2026-01-26T14:16:00Z" w16du:dateUtc="2026-01-26T19:16:00Z">
              <w:r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  <w:ins w:id="102" w:author="David Comrie" w:date="2026-01-26T14:16:00Z"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>shall update</w:t>
              </w:r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br/>
                <w:t xml:space="preserve">the LERG Routing Guide with Thousands-Blocks </w:t>
              </w:r>
            </w:ins>
            <w:proofErr w:type="spellStart"/>
            <w:ins w:id="103" w:author="David Comrie" w:date="2026-01-29T09:43:00Z" w16du:dateUtc="2026-01-29T14:43:00Z">
              <w:r w:rsidR="00881C95">
                <w:rPr>
                  <w:rFonts w:asciiTheme="minorHAnsi" w:hAnsiTheme="minorHAnsi" w:cstheme="minorHAnsi"/>
                  <w:sz w:val="22"/>
                  <w:szCs w:val="22"/>
                </w:rPr>
                <w:t>Carriers</w:t>
              </w:r>
            </w:ins>
            <w:ins w:id="104" w:author="David Comrie" w:date="2026-01-26T14:16:00Z"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>s</w:t>
              </w:r>
              <w:proofErr w:type="spellEnd"/>
              <w:r w:rsidRPr="00AF7E26">
                <w:rPr>
                  <w:rFonts w:asciiTheme="minorHAnsi" w:hAnsiTheme="minorHAnsi" w:cstheme="minorHAnsi"/>
                  <w:sz w:val="22"/>
                  <w:szCs w:val="22"/>
                </w:rPr>
                <w:t xml:space="preserve"> are retaining.</w:t>
              </w:r>
            </w:ins>
            <w:ins w:id="105" w:author="David Comrie" w:date="2026-01-26T14:17:00Z" w16du:dateUtc="2026-01-26T19:17:00Z">
              <w:r w:rsidR="00F17897">
                <w:rPr>
                  <w:rFonts w:asciiTheme="minorHAnsi" w:hAnsiTheme="minorHAnsi" w:cstheme="minorHAnsi"/>
                  <w:sz w:val="22"/>
                  <w:szCs w:val="22"/>
                </w:rPr>
                <w:t>)</w:t>
              </w:r>
            </w:ins>
          </w:p>
        </w:tc>
        <w:tc>
          <w:tcPr>
            <w:tcW w:w="1607" w:type="dxa"/>
          </w:tcPr>
          <w:p w14:paraId="0C619D28" w14:textId="77777777" w:rsidR="00E506DB" w:rsidRPr="00BA1704" w:rsidRDefault="00E506DB" w:rsidP="00E506DB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6DB" w:rsidRPr="00BA1704" w14:paraId="1E424F56" w14:textId="5F57F23C" w:rsidTr="003B7655">
        <w:tc>
          <w:tcPr>
            <w:tcW w:w="1401" w:type="dxa"/>
          </w:tcPr>
          <w:p w14:paraId="32DB268F" w14:textId="31947413" w:rsidR="00E506DB" w:rsidRPr="00BA1704" w:rsidRDefault="00E506DB" w:rsidP="00E506DB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ins w:id="106" w:author="David Comrie" w:date="2026-01-26T13:59:00Z" w16du:dateUtc="2026-01-26T18:59:00Z">
              <w:r>
                <w:rPr>
                  <w:rFonts w:asciiTheme="minorHAnsi" w:hAnsiTheme="minorHAnsi" w:cstheme="minorHAnsi"/>
                  <w:sz w:val="22"/>
                  <w:szCs w:val="22"/>
                </w:rPr>
                <w:t>5</w:t>
              </w:r>
            </w:ins>
            <w:del w:id="107" w:author="David Comrie" w:date="2026-01-26T13:59:00Z" w16du:dateUtc="2026-01-26T18:59:00Z">
              <w:r w:rsidDel="00E506DB">
                <w:rPr>
                  <w:rFonts w:asciiTheme="minorHAnsi" w:hAnsiTheme="minorHAnsi" w:cstheme="minorHAnsi"/>
                  <w:sz w:val="22"/>
                  <w:szCs w:val="22"/>
                </w:rPr>
                <w:delText>4</w:delText>
              </w:r>
            </w:del>
          </w:p>
        </w:tc>
        <w:tc>
          <w:tcPr>
            <w:tcW w:w="7162" w:type="dxa"/>
          </w:tcPr>
          <w:p w14:paraId="00AC4ADC" w14:textId="0DF7C817" w:rsidR="00E506DB" w:rsidRDefault="00E506DB" w:rsidP="00E506DB">
            <w:pPr>
              <w:ind w:right="354"/>
              <w:rPr>
                <w:ins w:id="108" w:author="David Comrie" w:date="2026-01-26T14:24:00Z" w16du:dateUtc="2026-01-26T19:24:00Z"/>
                <w:rFonts w:asciiTheme="minorHAnsi" w:hAnsiTheme="minorHAnsi" w:cstheme="minorHAnsi"/>
                <w:sz w:val="22"/>
                <w:szCs w:val="22"/>
              </w:rPr>
            </w:pPr>
            <w:del w:id="109" w:author="David Comrie" w:date="2026-01-29T09:43:00Z" w16du:dateUtc="2026-01-29T14:43:00Z">
              <w:r w:rsidRPr="00BA1704" w:rsidDel="00881C95">
                <w:rPr>
                  <w:rFonts w:asciiTheme="minorHAnsi" w:hAnsiTheme="minorHAnsi" w:cstheme="minorHAnsi"/>
                  <w:sz w:val="22"/>
                  <w:szCs w:val="22"/>
                </w:rPr>
                <w:delText xml:space="preserve">PA </w:delText>
              </w:r>
            </w:del>
            <w:ins w:id="110" w:author="David Comrie" w:date="2026-01-29T09:43:00Z" w16du:dateUtc="2026-01-29T14:43:00Z">
              <w:r w:rsidR="00881C95">
                <w:rPr>
                  <w:rFonts w:asciiTheme="minorHAnsi" w:hAnsiTheme="minorHAnsi" w:cstheme="minorHAnsi"/>
                  <w:sz w:val="22"/>
                  <w:szCs w:val="22"/>
                </w:rPr>
                <w:t>CNA</w:t>
              </w:r>
              <w:r w:rsidR="00881C95" w:rsidRPr="00BA1704"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Assessment of Industry Inventory Surplus/Deficiency</w:t>
            </w:r>
          </w:p>
          <w:p w14:paraId="1C63084E" w14:textId="4B859590" w:rsidR="00806E9E" w:rsidRPr="00BA1704" w:rsidRDefault="00806E9E" w:rsidP="00E506DB">
            <w:pPr>
              <w:ind w:right="354"/>
              <w:rPr>
                <w:rFonts w:asciiTheme="minorHAnsi" w:hAnsiTheme="minorHAnsi" w:cstheme="minorHAnsi"/>
                <w:sz w:val="22"/>
                <w:szCs w:val="22"/>
              </w:rPr>
            </w:pPr>
            <w:ins w:id="111" w:author="David Comrie" w:date="2026-01-26T14:24:00Z" w16du:dateUtc="2026-01-26T19:24:00Z">
              <w:r>
                <w:rPr>
                  <w:rFonts w:asciiTheme="minorHAnsi" w:hAnsiTheme="minorHAnsi" w:cstheme="minorHAnsi"/>
                  <w:sz w:val="22"/>
                  <w:szCs w:val="22"/>
                </w:rPr>
                <w:t>(subject to implementation of near real-time aggregation of forecasts by CNA)</w:t>
              </w:r>
            </w:ins>
          </w:p>
        </w:tc>
        <w:tc>
          <w:tcPr>
            <w:tcW w:w="1607" w:type="dxa"/>
          </w:tcPr>
          <w:p w14:paraId="4BF4DB30" w14:textId="77777777" w:rsidR="00E506DB" w:rsidRPr="00BA1704" w:rsidRDefault="00E506DB" w:rsidP="00E506DB">
            <w:pPr>
              <w:ind w:right="3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6DB" w:rsidRPr="00BA1704" w14:paraId="70BC61EA" w14:textId="2B3C30EE" w:rsidTr="003B7655">
        <w:tc>
          <w:tcPr>
            <w:tcW w:w="1401" w:type="dxa"/>
          </w:tcPr>
          <w:p w14:paraId="63B411FD" w14:textId="3B8B1449" w:rsidR="00E506DB" w:rsidRPr="00BA1704" w:rsidRDefault="00E506DB" w:rsidP="00E506DB">
            <w:pPr>
              <w:ind w:right="180"/>
              <w:rPr>
                <w:rFonts w:asciiTheme="minorHAnsi" w:hAnsiTheme="minorHAnsi" w:cstheme="minorHAnsi"/>
                <w:sz w:val="22"/>
                <w:szCs w:val="22"/>
              </w:rPr>
            </w:pPr>
            <w:del w:id="112" w:author="David Comrie" w:date="2026-01-26T13:59:00Z" w16du:dateUtc="2026-01-26T18:59:00Z">
              <w:r w:rsidDel="00E506DB">
                <w:rPr>
                  <w:rFonts w:asciiTheme="minorHAnsi" w:hAnsiTheme="minorHAnsi" w:cstheme="minorHAnsi"/>
                  <w:sz w:val="22"/>
                  <w:szCs w:val="22"/>
                </w:rPr>
                <w:delText>5</w:delText>
              </w:r>
            </w:del>
            <w:ins w:id="113" w:author="David Comrie" w:date="2026-01-26T13:59:00Z" w16du:dateUtc="2026-01-26T18:59:00Z">
              <w:r>
                <w:rPr>
                  <w:rFonts w:asciiTheme="minorHAnsi" w:hAnsiTheme="minorHAnsi" w:cstheme="minorHAnsi"/>
                  <w:sz w:val="22"/>
                  <w:szCs w:val="22"/>
                </w:rPr>
                <w:t>6</w:t>
              </w:r>
            </w:ins>
          </w:p>
        </w:tc>
        <w:tc>
          <w:tcPr>
            <w:tcW w:w="7162" w:type="dxa"/>
          </w:tcPr>
          <w:p w14:paraId="7D75C988" w14:textId="77777777" w:rsidR="00E506DB" w:rsidRDefault="00E506DB" w:rsidP="00E506DB">
            <w:pPr>
              <w:ind w:right="268"/>
              <w:rPr>
                <w:ins w:id="114" w:author="David Comrie" w:date="2026-01-26T14:26:00Z" w16du:dateUtc="2026-01-26T19:26:00Z"/>
                <w:rFonts w:asciiTheme="minorHAnsi" w:hAnsiTheme="minorHAnsi" w:cstheme="minorHAnsi"/>
                <w:sz w:val="22"/>
                <w:szCs w:val="22"/>
              </w:rPr>
            </w:pPr>
            <w:r w:rsidRPr="0072036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>mplementation an</w:t>
            </w:r>
            <w:r w:rsidRPr="00720368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 xml:space="preserve"> Pool Start/Allocation Da</w:t>
            </w:r>
            <w:r w:rsidRPr="00720368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r w:rsidRPr="00BA17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E23067B" w14:textId="61C0EB6A" w:rsidR="002B5B14" w:rsidRPr="00BA1704" w:rsidRDefault="002B5B14" w:rsidP="00E506DB">
            <w:pPr>
              <w:ind w:right="268"/>
              <w:rPr>
                <w:rFonts w:asciiTheme="minorHAnsi" w:hAnsiTheme="minorHAnsi" w:cstheme="minorHAnsi"/>
                <w:sz w:val="22"/>
                <w:szCs w:val="22"/>
              </w:rPr>
            </w:pPr>
            <w:ins w:id="115" w:author="David Comrie" w:date="2026-01-26T14:26:00Z" w16du:dateUtc="2026-01-26T19:26:00Z">
              <w:r>
                <w:rPr>
                  <w:rFonts w:asciiTheme="minorHAnsi" w:hAnsiTheme="minorHAnsi" w:cstheme="minorHAnsi"/>
                  <w:sz w:val="22"/>
                  <w:szCs w:val="22"/>
                </w:rPr>
                <w:t>(</w:t>
              </w:r>
            </w:ins>
            <w:ins w:id="116" w:author="David Comrie" w:date="2026-01-26T14:26:00Z">
              <w:r w:rsidRPr="002B5B14">
                <w:rPr>
                  <w:rFonts w:asciiTheme="minorHAnsi" w:hAnsiTheme="minorHAnsi" w:cstheme="minorHAnsi"/>
                  <w:sz w:val="22"/>
                  <w:szCs w:val="22"/>
                </w:rPr>
                <w:t xml:space="preserve">The date upon which </w:t>
              </w:r>
            </w:ins>
            <w:ins w:id="117" w:author="David Comrie" w:date="2026-01-29T09:39:00Z" w16du:dateUtc="2026-01-29T14:39:00Z">
              <w:r w:rsidR="00686A83">
                <w:rPr>
                  <w:rFonts w:asciiTheme="minorHAnsi" w:hAnsiTheme="minorHAnsi" w:cstheme="minorHAnsi"/>
                  <w:sz w:val="22"/>
                  <w:szCs w:val="22"/>
                </w:rPr>
                <w:t>Thousands-Block</w:t>
              </w:r>
            </w:ins>
            <w:ins w:id="118" w:author="David Comrie" w:date="2026-01-26T14:26:00Z">
              <w:r w:rsidRPr="002B5B14">
                <w:rPr>
                  <w:rFonts w:asciiTheme="minorHAnsi" w:hAnsiTheme="minorHAnsi" w:cstheme="minorHAnsi"/>
                  <w:sz w:val="22"/>
                  <w:szCs w:val="22"/>
                </w:rPr>
                <w:t xml:space="preserve"> Pooling is to be</w:t>
              </w:r>
              <w:r w:rsidRPr="002B5B14">
                <w:rPr>
                  <w:rFonts w:asciiTheme="minorHAnsi" w:hAnsiTheme="minorHAnsi" w:cstheme="minorHAnsi"/>
                  <w:sz w:val="22"/>
                  <w:szCs w:val="22"/>
                </w:rPr>
                <w:br/>
                <w:t>implemented. This is also the date the CNA may start allocating Thousands-Blocks from the Industry</w:t>
              </w:r>
            </w:ins>
            <w:ins w:id="119" w:author="David Comrie" w:date="2026-01-26T14:26:00Z" w16du:dateUtc="2026-01-26T19:26:00Z">
              <w:r>
                <w:rPr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</w:ins>
            <w:ins w:id="120" w:author="David Comrie" w:date="2026-01-26T14:26:00Z">
              <w:r w:rsidRPr="002B5B14">
                <w:rPr>
                  <w:rFonts w:asciiTheme="minorHAnsi" w:hAnsiTheme="minorHAnsi" w:cstheme="minorHAnsi"/>
                  <w:sz w:val="22"/>
                  <w:szCs w:val="22"/>
                </w:rPr>
                <w:t>Inventory Pool to Carriers. This is also the start date for Carriers to send applications for Thousands-Blocks to the</w:t>
              </w:r>
              <w:r w:rsidRPr="002B5B14">
                <w:rPr>
                  <w:rFonts w:asciiTheme="minorHAnsi" w:hAnsiTheme="minorHAnsi" w:cstheme="minorHAnsi"/>
                  <w:sz w:val="22"/>
                  <w:szCs w:val="22"/>
                </w:rPr>
                <w:br/>
                <w:t>CNA.</w:t>
              </w:r>
            </w:ins>
            <w:ins w:id="121" w:author="David Comrie" w:date="2026-01-26T14:26:00Z" w16du:dateUtc="2026-01-26T19:26:00Z">
              <w:r>
                <w:rPr>
                  <w:rFonts w:asciiTheme="minorHAnsi" w:hAnsiTheme="minorHAnsi" w:cstheme="minorHAnsi"/>
                  <w:sz w:val="22"/>
                  <w:szCs w:val="22"/>
                </w:rPr>
                <w:t>)</w:t>
              </w:r>
            </w:ins>
          </w:p>
        </w:tc>
        <w:tc>
          <w:tcPr>
            <w:tcW w:w="1607" w:type="dxa"/>
          </w:tcPr>
          <w:p w14:paraId="3F2DDA9A" w14:textId="77777777" w:rsidR="00E506DB" w:rsidRPr="00BA1704" w:rsidRDefault="00E506DB" w:rsidP="00E506DB">
            <w:pPr>
              <w:ind w:right="26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D0DD9C" w14:textId="77777777" w:rsidR="0058678D" w:rsidRPr="00BA1704" w:rsidRDefault="0058678D" w:rsidP="00794187">
      <w:pPr>
        <w:ind w:left="140" w:right="180"/>
        <w:rPr>
          <w:rFonts w:asciiTheme="minorHAnsi" w:hAnsiTheme="minorHAnsi" w:cstheme="minorHAnsi"/>
          <w:sz w:val="22"/>
          <w:szCs w:val="22"/>
        </w:rPr>
      </w:pPr>
    </w:p>
    <w:p w14:paraId="0E9B92FD" w14:textId="77D61293" w:rsidR="00247B99" w:rsidRPr="00BA1704" w:rsidRDefault="00247B99" w:rsidP="00794187">
      <w:pPr>
        <w:ind w:left="140" w:right="180"/>
        <w:rPr>
          <w:rFonts w:asciiTheme="minorHAnsi" w:hAnsiTheme="minorHAnsi" w:cstheme="minorHAnsi"/>
          <w:sz w:val="22"/>
          <w:szCs w:val="22"/>
        </w:rPr>
      </w:pPr>
    </w:p>
    <w:p w14:paraId="56DD05C2" w14:textId="67E2DA3F" w:rsidR="00BF1B42" w:rsidRPr="000F757A" w:rsidRDefault="00415E8F" w:rsidP="00794187">
      <w:pPr>
        <w:ind w:left="100"/>
        <w:rPr>
          <w:rFonts w:asciiTheme="minorHAnsi" w:hAnsiTheme="minorHAnsi" w:cstheme="minorHAnsi"/>
          <w:b/>
          <w:bCs/>
          <w:sz w:val="22"/>
          <w:szCs w:val="22"/>
        </w:rPr>
      </w:pPr>
      <w:r w:rsidRPr="000F757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65687" w:rsidRPr="000F757A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Pr="000F757A">
        <w:rPr>
          <w:rFonts w:asciiTheme="minorHAnsi" w:hAnsiTheme="minorHAnsi" w:cstheme="minorHAnsi"/>
          <w:b/>
          <w:bCs/>
          <w:sz w:val="22"/>
          <w:szCs w:val="22"/>
        </w:rPr>
        <w:t xml:space="preserve"> Forecast Report Date</w:t>
      </w:r>
    </w:p>
    <w:p w14:paraId="73923BC8" w14:textId="77777777" w:rsidR="000F757A" w:rsidRPr="00720368" w:rsidRDefault="000F757A" w:rsidP="00794187">
      <w:pPr>
        <w:ind w:left="100"/>
        <w:rPr>
          <w:rFonts w:asciiTheme="minorHAnsi" w:hAnsiTheme="minorHAnsi" w:cstheme="minorHAnsi"/>
          <w:sz w:val="22"/>
          <w:szCs w:val="22"/>
        </w:rPr>
      </w:pPr>
    </w:p>
    <w:p w14:paraId="52FAE314" w14:textId="77777777" w:rsidR="004A4400" w:rsidRDefault="004A4400" w:rsidP="00794187">
      <w:pPr>
        <w:ind w:left="100" w:right="85"/>
        <w:rPr>
          <w:ins w:id="122" w:author="David Comrie" w:date="2026-01-26T14:36:00Z" w16du:dateUtc="2026-01-26T19:36:00Z"/>
          <w:rFonts w:asciiTheme="minorHAnsi" w:hAnsiTheme="minorHAnsi" w:cstheme="minorHAnsi"/>
          <w:sz w:val="22"/>
          <w:szCs w:val="22"/>
        </w:rPr>
      </w:pPr>
      <w:ins w:id="123" w:author="David Comrie" w:date="2026-01-26T14:36:00Z" w16du:dateUtc="2026-01-26T19:36:00Z">
        <w:r>
          <w:rPr>
            <w:rFonts w:asciiTheme="minorHAnsi" w:hAnsiTheme="minorHAnsi" w:cstheme="minorHAnsi"/>
            <w:sz w:val="22"/>
            <w:szCs w:val="22"/>
          </w:rPr>
          <w:t>(subject to implementation of near real-time aggregation of forecasts by CNA)</w:t>
        </w:r>
      </w:ins>
    </w:p>
    <w:p w14:paraId="7C5CF63C" w14:textId="77777777" w:rsidR="004A4400" w:rsidRDefault="004A4400" w:rsidP="00794187">
      <w:pPr>
        <w:ind w:left="100" w:right="85"/>
        <w:rPr>
          <w:ins w:id="124" w:author="David Comrie" w:date="2026-01-26T14:36:00Z" w16du:dateUtc="2026-01-26T19:36:00Z"/>
          <w:rFonts w:asciiTheme="minorHAnsi" w:hAnsiTheme="minorHAnsi" w:cstheme="minorHAnsi"/>
          <w:sz w:val="22"/>
          <w:szCs w:val="22"/>
        </w:rPr>
      </w:pPr>
    </w:p>
    <w:p w14:paraId="56DD05C3" w14:textId="048BA59C" w:rsidR="00BF1B42" w:rsidRPr="00720368" w:rsidRDefault="00881C95" w:rsidP="00794187">
      <w:pPr>
        <w:ind w:left="100" w:right="85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Forecast Re</w:t>
      </w:r>
      <w:r w:rsidRPr="00720368">
        <w:rPr>
          <w:rFonts w:asciiTheme="minorHAnsi" w:hAnsiTheme="minorHAnsi" w:cstheme="minorHAnsi"/>
          <w:sz w:val="22"/>
          <w:szCs w:val="22"/>
        </w:rPr>
        <w:t>po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>t D</w:t>
      </w:r>
      <w:r w:rsidRPr="00BA1704">
        <w:rPr>
          <w:rFonts w:asciiTheme="minorHAnsi" w:hAnsiTheme="minorHAnsi" w:cstheme="minorHAnsi"/>
          <w:sz w:val="22"/>
          <w:szCs w:val="22"/>
        </w:rPr>
        <w:t>a</w:t>
      </w:r>
      <w:r w:rsidRPr="00720368">
        <w:rPr>
          <w:rFonts w:asciiTheme="minorHAnsi" w:hAnsiTheme="minorHAnsi" w:cstheme="minorHAnsi"/>
          <w:sz w:val="22"/>
          <w:szCs w:val="22"/>
        </w:rPr>
        <w:t>te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is </w:t>
      </w:r>
      <w:r w:rsidRPr="00720368">
        <w:rPr>
          <w:rFonts w:asciiTheme="minorHAnsi" w:hAnsiTheme="minorHAnsi" w:cstheme="minorHAnsi"/>
          <w:sz w:val="22"/>
          <w:szCs w:val="22"/>
        </w:rPr>
        <w:t>the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deadline for </w:t>
      </w:r>
      <w:del w:id="125" w:author="David Comrie" w:date="2026-01-26T14:28:00Z" w16du:dateUtc="2026-01-26T19:28:00Z">
        <w:r w:rsidRPr="00BA1704" w:rsidDel="00EB5A01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EB5A01">
          <w:rPr>
            <w:rFonts w:asciiTheme="minorHAnsi" w:hAnsiTheme="minorHAnsi" w:cstheme="minorHAnsi"/>
            <w:sz w:val="22"/>
            <w:szCs w:val="22"/>
          </w:rPr>
          <w:delText xml:space="preserve">s </w:delText>
        </w:r>
      </w:del>
      <w:ins w:id="126" w:author="David Comrie" w:date="2026-01-26T14:28:00Z" w16du:dateUtc="2026-01-26T19:28:00Z">
        <w:r w:rsidR="00EB5A01">
          <w:rPr>
            <w:rFonts w:asciiTheme="minorHAnsi" w:hAnsiTheme="minorHAnsi" w:cstheme="minorHAnsi"/>
            <w:sz w:val="22"/>
            <w:szCs w:val="22"/>
          </w:rPr>
          <w:t>Carriers</w:t>
        </w:r>
        <w:r w:rsidR="00EB5A01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rep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their forecasted Thousands-Block demand t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27" w:author="David Comrie" w:date="2026-01-26T14:28:00Z" w16du:dateUtc="2026-01-26T19:28:00Z">
        <w:r w:rsidRPr="00BA1704" w:rsidDel="00EB5A01">
          <w:rPr>
            <w:rFonts w:asciiTheme="minorHAnsi" w:hAnsiTheme="minorHAnsi" w:cstheme="minorHAnsi"/>
            <w:sz w:val="22"/>
            <w:szCs w:val="22"/>
          </w:rPr>
          <w:delText xml:space="preserve">PA </w:delText>
        </w:r>
      </w:del>
      <w:ins w:id="128" w:author="David Comrie" w:date="2026-01-26T14:28:00Z" w16du:dateUtc="2026-01-26T19:28:00Z">
        <w:r w:rsidR="00EB5A01">
          <w:rPr>
            <w:rFonts w:asciiTheme="minorHAnsi" w:hAnsiTheme="minorHAnsi" w:cstheme="minorHAnsi"/>
            <w:sz w:val="22"/>
            <w:szCs w:val="22"/>
          </w:rPr>
          <w:t>CNA</w:t>
        </w:r>
        <w:r w:rsidR="00EB5A01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8B7326">
        <w:rPr>
          <w:rFonts w:asciiTheme="minorHAnsi" w:hAnsiTheme="minorHAnsi" w:cstheme="minorHAnsi"/>
          <w:sz w:val="22"/>
          <w:szCs w:val="22"/>
        </w:rPr>
        <w:t xml:space="preserve">using </w:t>
      </w:r>
      <w:r w:rsidR="008B7326" w:rsidRPr="008B7326">
        <w:rPr>
          <w:rFonts w:asciiTheme="minorHAnsi" w:hAnsiTheme="minorHAnsi" w:cstheme="minorHAnsi"/>
          <w:sz w:val="22"/>
          <w:szCs w:val="22"/>
        </w:rPr>
        <w:t>a form equivalent to the current TBCOCAG</w:t>
      </w:r>
      <w:r w:rsidRPr="008B7326">
        <w:rPr>
          <w:rFonts w:asciiTheme="minorHAnsi" w:hAnsiTheme="minorHAnsi" w:cstheme="minorHAnsi"/>
          <w:sz w:val="22"/>
          <w:szCs w:val="22"/>
        </w:rPr>
        <w:t xml:space="preserve"> Appendix 4</w:t>
      </w:r>
      <w:r w:rsidR="008B7326" w:rsidRPr="008B7326">
        <w:rPr>
          <w:rFonts w:asciiTheme="minorHAnsi" w:hAnsiTheme="minorHAnsi" w:cstheme="minorHAnsi"/>
          <w:sz w:val="22"/>
          <w:szCs w:val="22"/>
        </w:rPr>
        <w:t>.  Th</w:t>
      </w:r>
      <w:r w:rsidR="008B7326">
        <w:rPr>
          <w:rFonts w:asciiTheme="minorHAnsi" w:hAnsiTheme="minorHAnsi" w:cstheme="minorHAnsi"/>
          <w:sz w:val="22"/>
          <w:szCs w:val="22"/>
        </w:rPr>
        <w:t>is forecast</w:t>
      </w:r>
      <w:r w:rsidRPr="00BA1704">
        <w:rPr>
          <w:rFonts w:asciiTheme="minorHAnsi" w:hAnsiTheme="minorHAnsi" w:cstheme="minorHAnsi"/>
          <w:sz w:val="22"/>
          <w:szCs w:val="22"/>
        </w:rPr>
        <w:t xml:space="preserve"> shall b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used </w:t>
      </w:r>
      <w:r w:rsidRPr="00720368">
        <w:rPr>
          <w:rFonts w:asciiTheme="minorHAnsi" w:hAnsiTheme="minorHAnsi" w:cstheme="minorHAnsi"/>
          <w:sz w:val="22"/>
          <w:szCs w:val="22"/>
        </w:rPr>
        <w:t>by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29" w:author="David Comrie" w:date="2026-01-26T14:28:00Z" w16du:dateUtc="2026-01-26T19:28:00Z">
        <w:r w:rsidRPr="00BA1704" w:rsidDel="00EB5A01">
          <w:rPr>
            <w:rFonts w:asciiTheme="minorHAnsi" w:hAnsiTheme="minorHAnsi" w:cstheme="minorHAnsi"/>
            <w:sz w:val="22"/>
            <w:szCs w:val="22"/>
          </w:rPr>
          <w:delText>P</w:delText>
        </w:r>
        <w:r w:rsidRPr="00720368" w:rsidDel="00EB5A01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EB5A01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30" w:author="David Comrie" w:date="2026-01-26T14:28:00Z" w16du:dateUtc="2026-01-26T19:28:00Z">
        <w:r w:rsidR="00EB5A01">
          <w:rPr>
            <w:rFonts w:asciiTheme="minorHAnsi" w:hAnsiTheme="minorHAnsi" w:cstheme="minorHAnsi"/>
            <w:sz w:val="22"/>
            <w:szCs w:val="22"/>
          </w:rPr>
          <w:t>CNA</w:t>
        </w:r>
        <w:r w:rsidR="00EB5A01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t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 xml:space="preserve"> establish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4F212B" w:rsidRPr="00BA1704">
        <w:rPr>
          <w:rFonts w:asciiTheme="minorHAnsi" w:hAnsiTheme="minorHAnsi" w:cstheme="minorHAnsi"/>
          <w:sz w:val="22"/>
          <w:szCs w:val="22"/>
        </w:rPr>
        <w:t>Exchange Area Number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Pool</w:t>
      </w:r>
      <w:r w:rsidR="004F212B" w:rsidRPr="00BA1704">
        <w:rPr>
          <w:rFonts w:asciiTheme="minorHAnsi" w:hAnsiTheme="minorHAnsi" w:cstheme="minorHAnsi"/>
          <w:sz w:val="22"/>
          <w:szCs w:val="22"/>
        </w:rPr>
        <w:t>s</w:t>
      </w:r>
      <w:r w:rsidR="00E97FA5">
        <w:rPr>
          <w:rFonts w:asciiTheme="minorHAnsi" w:hAnsiTheme="minorHAnsi" w:cstheme="minorHAnsi"/>
          <w:sz w:val="22"/>
          <w:szCs w:val="22"/>
        </w:rPr>
        <w:t xml:space="preserve"> and by </w:t>
      </w:r>
      <w:del w:id="131" w:author="David Comrie" w:date="2026-01-26T14:29:00Z" w16du:dateUtc="2026-01-26T19:29:00Z">
        <w:r w:rsidR="00E97FA5" w:rsidDel="00543934">
          <w:rPr>
            <w:rFonts w:asciiTheme="minorHAnsi" w:hAnsiTheme="minorHAnsi" w:cstheme="minorHAnsi"/>
            <w:sz w:val="22"/>
            <w:szCs w:val="22"/>
          </w:rPr>
          <w:delText xml:space="preserve">SPs </w:delText>
        </w:r>
      </w:del>
      <w:ins w:id="132" w:author="David Comrie" w:date="2026-01-26T14:29:00Z" w16du:dateUtc="2026-01-26T19:29:00Z">
        <w:r w:rsidR="00543934">
          <w:rPr>
            <w:rFonts w:asciiTheme="minorHAnsi" w:hAnsiTheme="minorHAnsi" w:cstheme="minorHAnsi"/>
            <w:sz w:val="22"/>
            <w:szCs w:val="22"/>
          </w:rPr>
          <w:t xml:space="preserve">Carriers </w:t>
        </w:r>
      </w:ins>
      <w:r w:rsidR="00E97FA5">
        <w:rPr>
          <w:rFonts w:asciiTheme="minorHAnsi" w:hAnsiTheme="minorHAnsi" w:cstheme="minorHAnsi"/>
          <w:sz w:val="22"/>
          <w:szCs w:val="22"/>
        </w:rPr>
        <w:t>to determine quantity of Thousands-Blocks to return</w:t>
      </w:r>
      <w:r w:rsidRPr="00BA1704">
        <w:rPr>
          <w:rFonts w:asciiTheme="minorHAnsi" w:hAnsiTheme="minorHAnsi" w:cstheme="minorHAnsi"/>
          <w:sz w:val="22"/>
          <w:szCs w:val="22"/>
        </w:rPr>
        <w:t>.</w:t>
      </w:r>
    </w:p>
    <w:p w14:paraId="56DD05C4" w14:textId="77777777" w:rsidR="00BF1B42" w:rsidRPr="00720368" w:rsidRDefault="00BF1B42" w:rsidP="00794187">
      <w:pPr>
        <w:spacing w:line="140" w:lineRule="exact"/>
        <w:rPr>
          <w:rFonts w:asciiTheme="minorHAnsi" w:hAnsiTheme="minorHAnsi" w:cstheme="minorHAnsi"/>
          <w:sz w:val="22"/>
          <w:szCs w:val="22"/>
        </w:rPr>
      </w:pPr>
    </w:p>
    <w:p w14:paraId="75564A0C" w14:textId="77777777" w:rsidR="00720368" w:rsidRDefault="00720368" w:rsidP="0079418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ACA22E3" w14:textId="77777777" w:rsidR="00BE261E" w:rsidRPr="00720368" w:rsidRDefault="00BE261E" w:rsidP="0079418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56DD05C6" w14:textId="43E0AD3B" w:rsidR="00BF1B42" w:rsidRPr="000F757A" w:rsidRDefault="00720368" w:rsidP="00794187">
      <w:pPr>
        <w:ind w:left="100"/>
        <w:rPr>
          <w:rFonts w:asciiTheme="minorHAnsi" w:hAnsiTheme="minorHAnsi" w:cstheme="minorHAnsi"/>
          <w:b/>
          <w:bCs/>
          <w:sz w:val="22"/>
          <w:szCs w:val="22"/>
        </w:rPr>
      </w:pPr>
      <w:r w:rsidRPr="000F757A">
        <w:rPr>
          <w:rFonts w:asciiTheme="minorHAnsi" w:hAnsiTheme="minorHAnsi" w:cstheme="minorHAnsi"/>
          <w:b/>
          <w:bCs/>
          <w:sz w:val="22"/>
          <w:szCs w:val="22"/>
        </w:rPr>
        <w:t xml:space="preserve">2.2 </w:t>
      </w:r>
      <w:proofErr w:type="gramStart"/>
      <w:ins w:id="133" w:author="David Comrie" w:date="2026-01-26T14:33:00Z" w16du:dateUtc="2026-01-26T19:33:00Z">
        <w:r w:rsidR="00B70D6C" w:rsidRPr="00B70D6C">
          <w:rPr>
            <w:rFonts w:asciiTheme="minorHAnsi" w:hAnsiTheme="minorHAnsi" w:cstheme="minorHAnsi"/>
            <w:b/>
            <w:bCs/>
            <w:sz w:val="22"/>
            <w:szCs w:val="22"/>
          </w:rPr>
          <w:t>Thousands</w:t>
        </w:r>
        <w:proofErr w:type="gramEnd"/>
        <w:r w:rsidR="00B70D6C" w:rsidRPr="00B70D6C">
          <w:rPr>
            <w:rFonts w:asciiTheme="minorHAnsi" w:hAnsiTheme="minorHAnsi" w:cstheme="minorHAnsi"/>
            <w:b/>
            <w:bCs/>
            <w:sz w:val="22"/>
            <w:szCs w:val="22"/>
          </w:rPr>
          <w:t>-Block Protection and Block Donation/Return Identification Date</w:t>
        </w:r>
        <w:r w:rsidR="00B70D6C" w:rsidRPr="00B70D6C" w:rsidDel="00B70D6C">
          <w:rPr>
            <w:rFonts w:asciiTheme="minorHAnsi" w:hAnsiTheme="minorHAnsi" w:cstheme="minorHAnsi"/>
            <w:b/>
            <w:bCs/>
            <w:sz w:val="22"/>
            <w:szCs w:val="22"/>
          </w:rPr>
          <w:t xml:space="preserve"> </w:t>
        </w:r>
      </w:ins>
      <w:del w:id="134" w:author="David Comrie" w:date="2026-01-26T14:33:00Z" w16du:dateUtc="2026-01-26T19:33:00Z">
        <w:r w:rsidRPr="000F757A" w:rsidDel="00B70D6C">
          <w:rPr>
            <w:rFonts w:asciiTheme="minorHAnsi" w:hAnsiTheme="minorHAnsi" w:cstheme="minorHAnsi"/>
            <w:b/>
            <w:bCs/>
            <w:sz w:val="22"/>
            <w:szCs w:val="22"/>
          </w:rPr>
          <w:delText>Thousands-Block Protection and Donation</w:delText>
        </w:r>
      </w:del>
      <w:del w:id="135" w:author="David Comrie" w:date="2026-01-26T14:31:00Z" w16du:dateUtc="2026-01-26T19:31:00Z">
        <w:r w:rsidRPr="000F757A" w:rsidDel="007A3A67">
          <w:rPr>
            <w:rFonts w:asciiTheme="minorHAnsi" w:hAnsiTheme="minorHAnsi" w:cstheme="minorHAnsi"/>
            <w:b/>
            <w:bCs/>
            <w:sz w:val="22"/>
            <w:szCs w:val="22"/>
          </w:rPr>
          <w:delText>/Disconnect Identification</w:delText>
        </w:r>
      </w:del>
      <w:del w:id="136" w:author="David Comrie" w:date="2026-01-26T14:33:00Z" w16du:dateUtc="2026-01-26T19:33:00Z">
        <w:r w:rsidRPr="000F757A" w:rsidDel="00B70D6C">
          <w:rPr>
            <w:rFonts w:asciiTheme="minorHAnsi" w:hAnsiTheme="minorHAnsi" w:cstheme="minorHAnsi"/>
            <w:b/>
            <w:bCs/>
            <w:sz w:val="22"/>
            <w:szCs w:val="22"/>
          </w:rPr>
          <w:delText xml:space="preserve"> Date</w:delText>
        </w:r>
      </w:del>
    </w:p>
    <w:p w14:paraId="355882C4" w14:textId="77777777" w:rsidR="00720368" w:rsidRPr="00BA1704" w:rsidRDefault="00720368" w:rsidP="00794187">
      <w:pPr>
        <w:ind w:left="100" w:right="174"/>
        <w:rPr>
          <w:rFonts w:asciiTheme="minorHAnsi" w:hAnsiTheme="minorHAnsi" w:cstheme="minorHAnsi"/>
          <w:sz w:val="22"/>
          <w:szCs w:val="22"/>
        </w:rPr>
      </w:pPr>
    </w:p>
    <w:p w14:paraId="5BC1C841" w14:textId="69437FA5" w:rsidR="002C368E" w:rsidRDefault="002C368E" w:rsidP="00794187">
      <w:pPr>
        <w:ind w:left="100" w:right="174"/>
        <w:rPr>
          <w:rFonts w:asciiTheme="minorHAnsi" w:hAnsiTheme="minorHAnsi" w:cstheme="minorHAnsi"/>
          <w:sz w:val="22"/>
          <w:szCs w:val="22"/>
        </w:rPr>
      </w:pPr>
      <w:del w:id="137" w:author="David Comrie" w:date="2026-01-26T14:30:00Z" w16du:dateUtc="2026-01-26T19:30:00Z">
        <w:r w:rsidRPr="00BA1704" w:rsidDel="005C0D43">
          <w:rPr>
            <w:rFonts w:asciiTheme="minorHAnsi" w:hAnsiTheme="minorHAnsi" w:cstheme="minorHAnsi"/>
            <w:sz w:val="22"/>
            <w:szCs w:val="22"/>
          </w:rPr>
          <w:delText xml:space="preserve">SPs </w:delText>
        </w:r>
      </w:del>
      <w:ins w:id="138" w:author="David Comrie" w:date="2026-01-26T14:30:00Z" w16du:dateUtc="2026-01-26T19:30:00Z">
        <w:r w:rsidR="005C0D43">
          <w:rPr>
            <w:rFonts w:asciiTheme="minorHAnsi" w:hAnsiTheme="minorHAnsi" w:cstheme="minorHAnsi"/>
            <w:sz w:val="22"/>
            <w:szCs w:val="22"/>
          </w:rPr>
          <w:t>Carriers</w:t>
        </w:r>
        <w:r w:rsidR="005C0D43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shall identify all Thousands-Blocks </w:t>
      </w:r>
      <w:r w:rsidRPr="00720368">
        <w:rPr>
          <w:rFonts w:asciiTheme="minorHAnsi" w:hAnsiTheme="minorHAnsi" w:cstheme="minorHAnsi"/>
          <w:sz w:val="22"/>
          <w:szCs w:val="22"/>
        </w:rPr>
        <w:t>that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A478BD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be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donated/returned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Exchange Area Number Pools.</w:t>
      </w:r>
      <w:r w:rsidR="00A478BD">
        <w:rPr>
          <w:rFonts w:asciiTheme="minorHAnsi" w:hAnsiTheme="minorHAnsi" w:cstheme="minorHAnsi"/>
          <w:sz w:val="22"/>
          <w:szCs w:val="22"/>
        </w:rPr>
        <w:t xml:space="preserve">  These Thousands-Blocks must not exceed the Contamination threshold.</w:t>
      </w:r>
    </w:p>
    <w:p w14:paraId="2398F3A3" w14:textId="77777777" w:rsidR="002C368E" w:rsidRDefault="002C368E" w:rsidP="00794187">
      <w:pPr>
        <w:ind w:left="100" w:right="174"/>
        <w:rPr>
          <w:rFonts w:asciiTheme="minorHAnsi" w:hAnsiTheme="minorHAnsi" w:cstheme="minorHAnsi"/>
          <w:sz w:val="22"/>
          <w:szCs w:val="22"/>
        </w:rPr>
      </w:pPr>
    </w:p>
    <w:p w14:paraId="56DD05C7" w14:textId="7DCFE259" w:rsidR="00BF1B42" w:rsidRPr="005C4D7F" w:rsidRDefault="00881C95" w:rsidP="00794187">
      <w:pPr>
        <w:ind w:left="100" w:right="174"/>
        <w:rPr>
          <w:rFonts w:asciiTheme="minorHAnsi" w:hAnsiTheme="minorHAnsi" w:cstheme="minorHAnsi"/>
          <w:sz w:val="22"/>
          <w:szCs w:val="22"/>
        </w:rPr>
      </w:pPr>
      <w:del w:id="139" w:author="David Comrie" w:date="2026-01-26T14:30:00Z" w16du:dateUtc="2026-01-26T19:30:00Z">
        <w:r w:rsidRPr="00BA1704" w:rsidDel="005C0D43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5C0D43">
          <w:rPr>
            <w:rFonts w:asciiTheme="minorHAnsi" w:hAnsiTheme="minorHAnsi" w:cstheme="minorHAnsi"/>
            <w:sz w:val="22"/>
            <w:szCs w:val="22"/>
          </w:rPr>
          <w:delText xml:space="preserve">s </w:delText>
        </w:r>
      </w:del>
      <w:ins w:id="140" w:author="David Comrie" w:date="2026-01-26T14:30:00Z" w16du:dateUtc="2026-01-26T19:30:00Z">
        <w:r w:rsidR="005C0D43">
          <w:rPr>
            <w:rFonts w:asciiTheme="minorHAnsi" w:hAnsiTheme="minorHAnsi" w:cstheme="minorHAnsi"/>
            <w:sz w:val="22"/>
            <w:szCs w:val="22"/>
          </w:rPr>
          <w:t>Carriers</w:t>
        </w:r>
        <w:r w:rsidR="005C0D43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shall </w:t>
      </w:r>
      <w:r w:rsidRPr="00720368">
        <w:rPr>
          <w:rFonts w:asciiTheme="minorHAnsi" w:hAnsiTheme="minorHAnsi" w:cstheme="minorHAnsi"/>
          <w:sz w:val="22"/>
          <w:szCs w:val="22"/>
        </w:rPr>
        <w:t>p</w:t>
      </w:r>
      <w:r w:rsidRPr="00BA1704">
        <w:rPr>
          <w:rFonts w:asciiTheme="minorHAnsi" w:hAnsiTheme="minorHAnsi" w:cstheme="minorHAnsi"/>
          <w:sz w:val="22"/>
          <w:szCs w:val="22"/>
        </w:rPr>
        <w:t>rot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>c</w:t>
      </w:r>
      <w:r w:rsidRPr="00720368">
        <w:rPr>
          <w:rFonts w:asciiTheme="minorHAnsi" w:hAnsiTheme="minorHAnsi" w:cstheme="minorHAnsi"/>
          <w:sz w:val="22"/>
          <w:szCs w:val="22"/>
        </w:rPr>
        <w:t xml:space="preserve">t </w:t>
      </w:r>
      <w:r w:rsidRPr="00BA1704">
        <w:rPr>
          <w:rFonts w:asciiTheme="minorHAnsi" w:hAnsiTheme="minorHAnsi" w:cstheme="minorHAnsi"/>
          <w:sz w:val="22"/>
          <w:szCs w:val="22"/>
        </w:rPr>
        <w:t xml:space="preserve">Thousands-Blocks </w:t>
      </w:r>
      <w:r w:rsidR="003B583F">
        <w:rPr>
          <w:rFonts w:asciiTheme="minorHAnsi" w:hAnsiTheme="minorHAnsi" w:cstheme="minorHAnsi"/>
          <w:sz w:val="22"/>
          <w:szCs w:val="22"/>
        </w:rPr>
        <w:t xml:space="preserve">to be returned </w:t>
      </w:r>
      <w:r w:rsidRPr="00BA1704">
        <w:rPr>
          <w:rFonts w:asciiTheme="minorHAnsi" w:hAnsiTheme="minorHAnsi" w:cstheme="minorHAnsi"/>
          <w:sz w:val="22"/>
          <w:szCs w:val="22"/>
        </w:rPr>
        <w:t xml:space="preserve">from further Contamination as of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Protection a</w:t>
      </w:r>
      <w:r w:rsidRPr="00720368">
        <w:rPr>
          <w:rFonts w:asciiTheme="minorHAnsi" w:hAnsiTheme="minorHAnsi" w:cstheme="minorHAnsi"/>
          <w:sz w:val="22"/>
          <w:szCs w:val="22"/>
        </w:rPr>
        <w:t>nd</w:t>
      </w:r>
      <w:r w:rsidRPr="00BA1704">
        <w:rPr>
          <w:rFonts w:asciiTheme="minorHAnsi" w:hAnsiTheme="minorHAnsi" w:cstheme="minorHAnsi"/>
          <w:sz w:val="22"/>
          <w:szCs w:val="22"/>
        </w:rPr>
        <w:t xml:space="preserve"> Donation/Disconnect Identification Dat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="0012646E">
        <w:rPr>
          <w:rFonts w:asciiTheme="minorHAnsi" w:hAnsiTheme="minorHAnsi" w:cstheme="minorHAnsi"/>
          <w:sz w:val="22"/>
          <w:szCs w:val="22"/>
        </w:rPr>
        <w:t>.</w:t>
      </w:r>
      <w:r w:rsidR="006D5309">
        <w:rPr>
          <w:rFonts w:asciiTheme="minorHAnsi" w:hAnsiTheme="minorHAnsi" w:cstheme="minorHAnsi"/>
          <w:sz w:val="22"/>
          <w:szCs w:val="22"/>
        </w:rPr>
        <w:t xml:space="preserve"> </w:t>
      </w:r>
      <w:del w:id="141" w:author="David Comrie" w:date="2026-01-26T14:30:00Z" w16du:dateUtc="2026-01-26T19:30:00Z">
        <w:r w:rsidR="005C4D7F" w:rsidRPr="006658CB" w:rsidDel="007A3A67">
          <w:rPr>
            <w:rFonts w:asciiTheme="minorHAnsi" w:hAnsiTheme="minorHAnsi" w:cstheme="minorHAnsi"/>
            <w:sz w:val="22"/>
            <w:szCs w:val="22"/>
            <w:highlight w:val="yellow"/>
          </w:rPr>
          <w:delText xml:space="preserve">(Note:  If the interval between the Thousands-Block Protection and Donation/Disconnect Identification Date and the Implementation and Pool Start/Allocation Date is at least 90 days, </w:delText>
        </w:r>
        <w:r w:rsidR="00172C36" w:rsidRPr="006658CB" w:rsidDel="007A3A67">
          <w:rPr>
            <w:rFonts w:asciiTheme="minorHAnsi" w:hAnsiTheme="minorHAnsi" w:cstheme="minorHAnsi"/>
            <w:sz w:val="22"/>
            <w:szCs w:val="22"/>
            <w:highlight w:val="yellow"/>
          </w:rPr>
          <w:delText xml:space="preserve">then numbers in aging pools associated with </w:delText>
        </w:r>
        <w:r w:rsidR="000E6E82" w:rsidRPr="006658CB" w:rsidDel="007A3A67">
          <w:rPr>
            <w:rFonts w:asciiTheme="minorHAnsi" w:hAnsiTheme="minorHAnsi" w:cstheme="minorHAnsi"/>
            <w:sz w:val="22"/>
            <w:szCs w:val="22"/>
            <w:highlight w:val="yellow"/>
          </w:rPr>
          <w:delText xml:space="preserve">Thousands-Blocks </w:delText>
        </w:r>
        <w:r w:rsidR="000E6E82" w:rsidDel="007A3A67">
          <w:rPr>
            <w:rFonts w:asciiTheme="minorHAnsi" w:hAnsiTheme="minorHAnsi" w:cstheme="minorHAnsi"/>
            <w:sz w:val="22"/>
            <w:szCs w:val="22"/>
            <w:highlight w:val="yellow"/>
          </w:rPr>
          <w:delText xml:space="preserve">to be </w:delText>
        </w:r>
        <w:r w:rsidR="00172C36" w:rsidRPr="006658CB" w:rsidDel="007A3A67">
          <w:rPr>
            <w:rFonts w:asciiTheme="minorHAnsi" w:hAnsiTheme="minorHAnsi" w:cstheme="minorHAnsi"/>
            <w:sz w:val="22"/>
            <w:szCs w:val="22"/>
            <w:highlight w:val="yellow"/>
          </w:rPr>
          <w:delText>donated/returned do not require an ISP port</w:delText>
        </w:r>
        <w:r w:rsidR="006658CB" w:rsidRPr="006658CB" w:rsidDel="007A3A67">
          <w:rPr>
            <w:rFonts w:asciiTheme="minorHAnsi" w:hAnsiTheme="minorHAnsi" w:cstheme="minorHAnsi"/>
            <w:sz w:val="22"/>
            <w:szCs w:val="22"/>
            <w:highlight w:val="yellow"/>
          </w:rPr>
          <w:delText>.)</w:delText>
        </w:r>
      </w:del>
    </w:p>
    <w:p w14:paraId="46FB7864" w14:textId="77777777" w:rsidR="00022338" w:rsidRDefault="00022338" w:rsidP="00022338">
      <w:pPr>
        <w:ind w:right="196"/>
        <w:rPr>
          <w:rFonts w:asciiTheme="minorHAnsi" w:hAnsiTheme="minorHAnsi" w:cstheme="minorHAnsi"/>
          <w:sz w:val="22"/>
          <w:szCs w:val="22"/>
        </w:rPr>
      </w:pPr>
    </w:p>
    <w:p w14:paraId="6855B978" w14:textId="77777777" w:rsidR="0077770D" w:rsidRPr="00720368" w:rsidRDefault="0077770D" w:rsidP="0079418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56DD05DB" w14:textId="51BC19C3" w:rsidR="00BF1B42" w:rsidRPr="00A44048" w:rsidRDefault="002E77E7" w:rsidP="00794187">
      <w:pPr>
        <w:ind w:left="100"/>
        <w:rPr>
          <w:rFonts w:asciiTheme="minorHAnsi" w:hAnsiTheme="minorHAnsi" w:cstheme="minorHAnsi"/>
          <w:b/>
          <w:bCs/>
          <w:sz w:val="22"/>
          <w:szCs w:val="22"/>
        </w:rPr>
      </w:pPr>
      <w:r w:rsidRPr="00A44048">
        <w:rPr>
          <w:rFonts w:asciiTheme="minorHAnsi" w:hAnsiTheme="minorHAnsi" w:cstheme="minorHAnsi"/>
          <w:b/>
          <w:bCs/>
          <w:sz w:val="22"/>
          <w:szCs w:val="22"/>
        </w:rPr>
        <w:t>2.3</w:t>
      </w:r>
      <w:r w:rsidRPr="00A44048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gramStart"/>
      <w:ins w:id="142" w:author="David Comrie" w:date="2026-01-26T14:33:00Z" w16du:dateUtc="2026-01-26T19:33:00Z">
        <w:r w:rsidR="00B14661" w:rsidRPr="00B14661">
          <w:rPr>
            <w:rFonts w:asciiTheme="minorHAnsi" w:hAnsiTheme="minorHAnsi" w:cstheme="minorHAnsi"/>
            <w:b/>
            <w:bCs/>
            <w:sz w:val="22"/>
            <w:szCs w:val="22"/>
          </w:rPr>
          <w:t>Thousands</w:t>
        </w:r>
        <w:proofErr w:type="gramEnd"/>
        <w:r w:rsidR="00B14661" w:rsidRPr="00B14661">
          <w:rPr>
            <w:rFonts w:asciiTheme="minorHAnsi" w:hAnsiTheme="minorHAnsi" w:cstheme="minorHAnsi"/>
            <w:b/>
            <w:bCs/>
            <w:sz w:val="22"/>
            <w:szCs w:val="22"/>
          </w:rPr>
          <w:t xml:space="preserve">-Block Donation Due Date </w:t>
        </w:r>
      </w:ins>
      <w:del w:id="143" w:author="David Comrie" w:date="2026-01-26T14:33:00Z" w16du:dateUtc="2026-01-26T19:33:00Z">
        <w:r w:rsidRPr="00A44048" w:rsidDel="00B14661">
          <w:rPr>
            <w:rFonts w:asciiTheme="minorHAnsi" w:hAnsiTheme="minorHAnsi" w:cstheme="minorHAnsi"/>
            <w:b/>
            <w:bCs/>
            <w:sz w:val="22"/>
            <w:szCs w:val="22"/>
          </w:rPr>
          <w:delText>Thousands-Block Disconnect Date</w:delText>
        </w:r>
      </w:del>
    </w:p>
    <w:p w14:paraId="2827D594" w14:textId="77777777" w:rsidR="002E77E7" w:rsidRPr="00FA1D22" w:rsidRDefault="002E77E7" w:rsidP="00794187">
      <w:pPr>
        <w:ind w:left="100"/>
        <w:rPr>
          <w:rFonts w:asciiTheme="minorHAnsi" w:hAnsiTheme="minorHAnsi" w:cstheme="minorHAnsi"/>
          <w:sz w:val="22"/>
          <w:szCs w:val="22"/>
        </w:rPr>
      </w:pPr>
    </w:p>
    <w:p w14:paraId="56DD05DC" w14:textId="6F311E50" w:rsidR="00BF1B42" w:rsidRDefault="00881C95" w:rsidP="00794187">
      <w:pPr>
        <w:ind w:left="100" w:right="83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interval between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Protection a</w:t>
      </w:r>
      <w:r w:rsidRPr="00720368">
        <w:rPr>
          <w:rFonts w:asciiTheme="minorHAnsi" w:hAnsiTheme="minorHAnsi" w:cstheme="minorHAnsi"/>
          <w:sz w:val="22"/>
          <w:szCs w:val="22"/>
        </w:rPr>
        <w:t>nd</w:t>
      </w:r>
      <w:r w:rsidRPr="00BA1704">
        <w:rPr>
          <w:rFonts w:asciiTheme="minorHAnsi" w:hAnsiTheme="minorHAnsi" w:cstheme="minorHAnsi"/>
          <w:sz w:val="22"/>
          <w:szCs w:val="22"/>
        </w:rPr>
        <w:t xml:space="preserve"> Donation/Disconnect Identification D</w:t>
      </w:r>
      <w:r w:rsidRPr="00720368">
        <w:rPr>
          <w:rFonts w:asciiTheme="minorHAnsi" w:hAnsiTheme="minorHAnsi" w:cstheme="minorHAnsi"/>
          <w:sz w:val="22"/>
          <w:szCs w:val="22"/>
        </w:rPr>
        <w:t>ate</w:t>
      </w:r>
      <w:r w:rsidRPr="00BA1704">
        <w:rPr>
          <w:rFonts w:asciiTheme="minorHAnsi" w:hAnsiTheme="minorHAnsi" w:cstheme="minorHAnsi"/>
          <w:sz w:val="22"/>
          <w:szCs w:val="22"/>
        </w:rPr>
        <w:t xml:space="preserve"> a</w:t>
      </w:r>
      <w:r w:rsidRPr="00720368">
        <w:rPr>
          <w:rFonts w:asciiTheme="minorHAnsi" w:hAnsiTheme="minorHAnsi" w:cstheme="minorHAnsi"/>
          <w:sz w:val="22"/>
          <w:szCs w:val="22"/>
        </w:rPr>
        <w:t>nd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the Thousands-Block </w:t>
      </w:r>
      <w:del w:id="144" w:author="David Comrie" w:date="2026-01-26T14:34:00Z" w16du:dateUtc="2026-01-26T19:34:00Z">
        <w:r w:rsidRPr="00BA1704" w:rsidDel="00B70D6C">
          <w:rPr>
            <w:rFonts w:asciiTheme="minorHAnsi" w:hAnsiTheme="minorHAnsi" w:cstheme="minorHAnsi"/>
            <w:sz w:val="22"/>
            <w:szCs w:val="22"/>
          </w:rPr>
          <w:delText>Disconnect Da</w:delText>
        </w:r>
        <w:r w:rsidRPr="00720368" w:rsidDel="00B70D6C">
          <w:rPr>
            <w:rFonts w:asciiTheme="minorHAnsi" w:hAnsiTheme="minorHAnsi" w:cstheme="minorHAnsi"/>
            <w:sz w:val="22"/>
            <w:szCs w:val="22"/>
          </w:rPr>
          <w:delText>te</w:delText>
        </w:r>
      </w:del>
      <w:ins w:id="145" w:author="David Comrie" w:date="2026-01-26T14:34:00Z" w16du:dateUtc="2026-01-26T19:34:00Z">
        <w:r w:rsidR="00B70D6C">
          <w:rPr>
            <w:rFonts w:asciiTheme="minorHAnsi" w:hAnsiTheme="minorHAnsi" w:cstheme="minorHAnsi"/>
            <w:sz w:val="22"/>
            <w:szCs w:val="22"/>
          </w:rPr>
          <w:t>Donation Due Date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 shall b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determined </w:t>
      </w:r>
      <w:r w:rsidRPr="00720368">
        <w:rPr>
          <w:rFonts w:asciiTheme="minorHAnsi" w:hAnsiTheme="minorHAnsi" w:cstheme="minorHAnsi"/>
          <w:sz w:val="22"/>
          <w:szCs w:val="22"/>
        </w:rPr>
        <w:t>by</w:t>
      </w:r>
      <w:r w:rsidRPr="00BA1704">
        <w:rPr>
          <w:rFonts w:asciiTheme="minorHAnsi" w:hAnsiTheme="minorHAnsi" w:cstheme="minorHAnsi"/>
          <w:sz w:val="22"/>
          <w:szCs w:val="22"/>
        </w:rPr>
        <w:t xml:space="preserve"> industry consensus. </w:t>
      </w:r>
      <w:r w:rsidR="008C7972">
        <w:rPr>
          <w:rFonts w:asciiTheme="minorHAnsi" w:hAnsiTheme="minorHAnsi" w:cstheme="minorHAnsi"/>
          <w:sz w:val="22"/>
          <w:szCs w:val="22"/>
        </w:rPr>
        <w:t xml:space="preserve">This time interval </w:t>
      </w:r>
      <w:r w:rsidRPr="00BA1704">
        <w:rPr>
          <w:rFonts w:asciiTheme="minorHAnsi" w:hAnsiTheme="minorHAnsi" w:cstheme="minorHAnsi"/>
          <w:sz w:val="22"/>
          <w:szCs w:val="22"/>
        </w:rPr>
        <w:t xml:space="preserve">requires considerable verification </w:t>
      </w:r>
      <w:r w:rsidRPr="00720368">
        <w:rPr>
          <w:rFonts w:asciiTheme="minorHAnsi" w:hAnsiTheme="minorHAnsi" w:cstheme="minorHAnsi"/>
          <w:sz w:val="22"/>
          <w:szCs w:val="22"/>
        </w:rPr>
        <w:t>wo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>k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by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46" w:author="David Comrie" w:date="2026-01-26T14:34:00Z" w16du:dateUtc="2026-01-26T19:34:00Z">
        <w:r w:rsidRPr="00BA1704" w:rsidDel="00B70D6C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B70D6C">
          <w:rPr>
            <w:rFonts w:asciiTheme="minorHAnsi" w:hAnsiTheme="minorHAnsi" w:cstheme="minorHAnsi"/>
            <w:sz w:val="22"/>
            <w:szCs w:val="22"/>
          </w:rPr>
          <w:delText xml:space="preserve">s </w:delText>
        </w:r>
      </w:del>
      <w:ins w:id="147" w:author="David Comrie" w:date="2026-01-26T14:34:00Z" w16du:dateUtc="2026-01-26T19:34:00Z">
        <w:r w:rsidR="00B70D6C">
          <w:rPr>
            <w:rFonts w:asciiTheme="minorHAnsi" w:hAnsiTheme="minorHAnsi" w:cstheme="minorHAnsi"/>
            <w:sz w:val="22"/>
            <w:szCs w:val="22"/>
          </w:rPr>
          <w:t>Carriers</w:t>
        </w:r>
        <w:r w:rsidR="00B70D6C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so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at</w:t>
      </w:r>
      <w:r w:rsidRPr="00BA1704">
        <w:rPr>
          <w:rFonts w:asciiTheme="minorHAnsi" w:hAnsiTheme="minorHAnsi" w:cstheme="minorHAnsi"/>
          <w:sz w:val="22"/>
          <w:szCs w:val="22"/>
        </w:rPr>
        <w:t xml:space="preserve"> all Available TNs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identified. Therefore,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length of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interval between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Protection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n</w:t>
      </w:r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 xml:space="preserve"> Donation/Disconnect Identification D</w:t>
      </w:r>
      <w:r w:rsidRPr="00720368">
        <w:rPr>
          <w:rFonts w:asciiTheme="minorHAnsi" w:hAnsiTheme="minorHAnsi" w:cstheme="minorHAnsi"/>
          <w:sz w:val="22"/>
          <w:szCs w:val="22"/>
        </w:rPr>
        <w:t>ate</w:t>
      </w:r>
      <w:r w:rsidRPr="00BA1704">
        <w:rPr>
          <w:rFonts w:asciiTheme="minorHAnsi" w:hAnsiTheme="minorHAnsi" w:cstheme="minorHAnsi"/>
          <w:sz w:val="22"/>
          <w:szCs w:val="22"/>
        </w:rPr>
        <w:t xml:space="preserve"> a</w:t>
      </w:r>
      <w:r w:rsidRPr="00720368">
        <w:rPr>
          <w:rFonts w:asciiTheme="minorHAnsi" w:hAnsiTheme="minorHAnsi" w:cstheme="minorHAnsi"/>
          <w:sz w:val="22"/>
          <w:szCs w:val="22"/>
        </w:rPr>
        <w:t>nd</w:t>
      </w:r>
      <w:r w:rsidRPr="00BA1704">
        <w:rPr>
          <w:rFonts w:asciiTheme="minorHAnsi" w:hAnsiTheme="minorHAnsi" w:cstheme="minorHAnsi"/>
          <w:sz w:val="22"/>
          <w:szCs w:val="22"/>
        </w:rPr>
        <w:t xml:space="preserve">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</w:t>
      </w:r>
      <w:del w:id="148" w:author="David Comrie" w:date="2026-01-26T14:35:00Z" w16du:dateUtc="2026-01-26T19:35:00Z">
        <w:r w:rsidRPr="00BA1704" w:rsidDel="008800B0">
          <w:rPr>
            <w:rFonts w:asciiTheme="minorHAnsi" w:hAnsiTheme="minorHAnsi" w:cstheme="minorHAnsi"/>
            <w:sz w:val="22"/>
            <w:szCs w:val="22"/>
          </w:rPr>
          <w:delText xml:space="preserve">Disconnect </w:delText>
        </w:r>
        <w:r w:rsidRPr="00720368" w:rsidDel="008800B0">
          <w:rPr>
            <w:rFonts w:asciiTheme="minorHAnsi" w:hAnsiTheme="minorHAnsi" w:cstheme="minorHAnsi"/>
            <w:sz w:val="22"/>
            <w:szCs w:val="22"/>
          </w:rPr>
          <w:delText>Date</w:delText>
        </w:r>
      </w:del>
      <w:ins w:id="149" w:author="David Comrie" w:date="2026-01-26T14:35:00Z" w16du:dateUtc="2026-01-26T19:35:00Z">
        <w:r w:rsidR="008800B0">
          <w:rPr>
            <w:rFonts w:asciiTheme="minorHAnsi" w:hAnsiTheme="minorHAnsi" w:cstheme="minorHAnsi"/>
            <w:sz w:val="22"/>
            <w:szCs w:val="22"/>
          </w:rPr>
          <w:t>Donation Due Date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 should depend </w:t>
      </w:r>
      <w:r w:rsidRPr="00720368">
        <w:rPr>
          <w:rFonts w:asciiTheme="minorHAnsi" w:hAnsiTheme="minorHAnsi" w:cstheme="minorHAnsi"/>
          <w:sz w:val="22"/>
          <w:szCs w:val="22"/>
        </w:rPr>
        <w:t>u</w:t>
      </w:r>
      <w:r w:rsidRPr="00BA1704">
        <w:rPr>
          <w:rFonts w:asciiTheme="minorHAnsi" w:hAnsiTheme="minorHAnsi" w:cstheme="minorHAnsi"/>
          <w:sz w:val="22"/>
          <w:szCs w:val="22"/>
        </w:rPr>
        <w:t>po</w:t>
      </w:r>
      <w:r w:rsidRPr="00720368">
        <w:rPr>
          <w:rFonts w:asciiTheme="minorHAnsi" w:hAnsiTheme="minorHAnsi" w:cstheme="minorHAnsi"/>
          <w:sz w:val="22"/>
          <w:szCs w:val="22"/>
        </w:rPr>
        <w:t>n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the quantity of contaminated Thousands-Blocks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b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donated/returned. However</w:t>
      </w:r>
      <w:r w:rsidRPr="00720368">
        <w:rPr>
          <w:rFonts w:asciiTheme="minorHAnsi" w:hAnsiTheme="minorHAnsi" w:cstheme="minorHAnsi"/>
          <w:sz w:val="22"/>
          <w:szCs w:val="22"/>
        </w:rPr>
        <w:t xml:space="preserve">, </w:t>
      </w:r>
      <w:r w:rsidRPr="00BA1704">
        <w:rPr>
          <w:rFonts w:asciiTheme="minorHAnsi" w:hAnsiTheme="minorHAnsi" w:cstheme="minorHAnsi"/>
          <w:sz w:val="22"/>
          <w:szCs w:val="22"/>
        </w:rPr>
        <w:t xml:space="preserve">in </w:t>
      </w:r>
      <w:r w:rsidRPr="00720368">
        <w:rPr>
          <w:rFonts w:asciiTheme="minorHAnsi" w:hAnsiTheme="minorHAnsi" w:cstheme="minorHAnsi"/>
          <w:sz w:val="22"/>
          <w:szCs w:val="22"/>
        </w:rPr>
        <w:t>no</w:t>
      </w:r>
      <w:r w:rsidRPr="00BA1704">
        <w:rPr>
          <w:rFonts w:asciiTheme="minorHAnsi" w:hAnsiTheme="minorHAnsi" w:cstheme="minorHAnsi"/>
          <w:sz w:val="22"/>
          <w:szCs w:val="22"/>
        </w:rPr>
        <w:t xml:space="preserve"> case shall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interval b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less </w:t>
      </w:r>
      <w:r w:rsidRPr="00FF2ECD">
        <w:rPr>
          <w:rFonts w:asciiTheme="minorHAnsi" w:hAnsiTheme="minorHAnsi" w:cstheme="minorHAnsi"/>
          <w:sz w:val="22"/>
          <w:szCs w:val="22"/>
          <w:highlight w:val="yellow"/>
        </w:rPr>
        <w:t>than 30 calendar days</w:t>
      </w:r>
      <w:r w:rsidRPr="00BA1704">
        <w:rPr>
          <w:rFonts w:asciiTheme="minorHAnsi" w:hAnsiTheme="minorHAnsi" w:cstheme="minorHAnsi"/>
          <w:sz w:val="22"/>
          <w:szCs w:val="22"/>
        </w:rPr>
        <w:t>.</w:t>
      </w:r>
    </w:p>
    <w:p w14:paraId="56DD05F5" w14:textId="77777777" w:rsidR="00BF1B42" w:rsidRPr="00720368" w:rsidRDefault="00BF1B42" w:rsidP="00794187">
      <w:pPr>
        <w:spacing w:line="220" w:lineRule="exact"/>
        <w:rPr>
          <w:rFonts w:asciiTheme="minorHAnsi" w:hAnsiTheme="minorHAnsi" w:cstheme="minorHAnsi"/>
          <w:sz w:val="22"/>
          <w:szCs w:val="22"/>
        </w:rPr>
      </w:pPr>
    </w:p>
    <w:p w14:paraId="22338D55" w14:textId="05B4F43F" w:rsidR="00A94765" w:rsidRDefault="00881C95" w:rsidP="00DC51F9">
      <w:pPr>
        <w:ind w:left="100" w:right="83"/>
        <w:rPr>
          <w:rFonts w:asciiTheme="minorHAnsi" w:hAnsiTheme="minorHAnsi" w:cstheme="minorHAnsi"/>
          <w:sz w:val="22"/>
          <w:szCs w:val="22"/>
        </w:rPr>
      </w:pPr>
      <w:del w:id="150" w:author="David Comrie" w:date="2026-01-26T14:35:00Z" w16du:dateUtc="2026-01-26T19:35:00Z">
        <w:r w:rsidRPr="00BA1704" w:rsidDel="009B1E4C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9B1E4C">
          <w:rPr>
            <w:rFonts w:asciiTheme="minorHAnsi" w:hAnsiTheme="minorHAnsi" w:cstheme="minorHAnsi"/>
            <w:sz w:val="22"/>
            <w:szCs w:val="22"/>
          </w:rPr>
          <w:delText xml:space="preserve">s </w:delText>
        </w:r>
      </w:del>
      <w:ins w:id="151" w:author="David Comrie" w:date="2026-01-26T14:35:00Z" w16du:dateUtc="2026-01-26T19:35:00Z">
        <w:r w:rsidR="009B1E4C">
          <w:rPr>
            <w:rFonts w:asciiTheme="minorHAnsi" w:hAnsiTheme="minorHAnsi" w:cstheme="minorHAnsi"/>
            <w:sz w:val="22"/>
            <w:szCs w:val="22"/>
          </w:rPr>
          <w:t>Carriers</w:t>
        </w:r>
        <w:r w:rsidR="009B1E4C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shall submit all Par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 xml:space="preserve"> 1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disconnects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ins w:id="152" w:author="David Comrie" w:date="2026-01-26T14:35:00Z" w16du:dateUtc="2026-01-26T19:35:00Z">
        <w:r w:rsidR="009B1E4C">
          <w:rPr>
            <w:rFonts w:asciiTheme="minorHAnsi" w:hAnsiTheme="minorHAnsi" w:cstheme="minorHAnsi"/>
            <w:sz w:val="22"/>
            <w:szCs w:val="22"/>
          </w:rPr>
          <w:t>CNA</w:t>
        </w:r>
      </w:ins>
      <w:del w:id="153" w:author="David Comrie" w:date="2026-01-26T14:35:00Z" w16du:dateUtc="2026-01-26T19:35:00Z">
        <w:r w:rsidRPr="00720368" w:rsidDel="009B1E4C">
          <w:rPr>
            <w:rFonts w:asciiTheme="minorHAnsi" w:hAnsiTheme="minorHAnsi" w:cstheme="minorHAnsi"/>
            <w:sz w:val="22"/>
            <w:szCs w:val="22"/>
          </w:rPr>
          <w:delText>PA</w:delText>
        </w:r>
      </w:del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by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</w:t>
      </w:r>
      <w:del w:id="154" w:author="David Comrie" w:date="2026-01-26T14:35:00Z" w16du:dateUtc="2026-01-26T19:35:00Z">
        <w:r w:rsidRPr="00BA1704" w:rsidDel="008800B0">
          <w:rPr>
            <w:rFonts w:asciiTheme="minorHAnsi" w:hAnsiTheme="minorHAnsi" w:cstheme="minorHAnsi"/>
            <w:sz w:val="22"/>
            <w:szCs w:val="22"/>
          </w:rPr>
          <w:delText>Disconnect Date</w:delText>
        </w:r>
      </w:del>
      <w:ins w:id="155" w:author="David Comrie" w:date="2026-01-26T14:35:00Z" w16du:dateUtc="2026-01-26T19:35:00Z">
        <w:r w:rsidR="008800B0">
          <w:rPr>
            <w:rFonts w:asciiTheme="minorHAnsi" w:hAnsiTheme="minorHAnsi" w:cstheme="minorHAnsi"/>
            <w:sz w:val="22"/>
            <w:szCs w:val="22"/>
          </w:rPr>
          <w:t>Donation Due Date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6DD05FF" w14:textId="77777777" w:rsidR="00BF1B42" w:rsidRPr="00720368" w:rsidRDefault="00BF1B42" w:rsidP="00794187">
      <w:pPr>
        <w:spacing w:line="140" w:lineRule="exact"/>
        <w:rPr>
          <w:rFonts w:asciiTheme="minorHAnsi" w:hAnsiTheme="minorHAnsi" w:cstheme="minorHAnsi"/>
          <w:sz w:val="22"/>
          <w:szCs w:val="22"/>
        </w:rPr>
      </w:pPr>
    </w:p>
    <w:p w14:paraId="56DD0600" w14:textId="77777777" w:rsidR="00BF1B42" w:rsidRDefault="00BF1B42" w:rsidP="0079418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2EC71B79" w14:textId="77777777" w:rsidR="00DC51F9" w:rsidRPr="00720368" w:rsidRDefault="00DC51F9" w:rsidP="0079418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56DD0601" w14:textId="3A63B548" w:rsidR="00BF1B42" w:rsidRPr="00D93216" w:rsidRDefault="00A94765" w:rsidP="00794187">
      <w:pPr>
        <w:ind w:left="100"/>
        <w:rPr>
          <w:rFonts w:asciiTheme="minorHAnsi" w:hAnsiTheme="minorHAnsi" w:cstheme="minorHAnsi"/>
          <w:b/>
          <w:bCs/>
          <w:sz w:val="22"/>
          <w:szCs w:val="22"/>
        </w:rPr>
      </w:pPr>
      <w:r w:rsidRPr="00D93216">
        <w:rPr>
          <w:rFonts w:asciiTheme="minorHAnsi" w:hAnsiTheme="minorHAnsi" w:cstheme="minorHAnsi"/>
          <w:b/>
          <w:bCs/>
          <w:sz w:val="22"/>
          <w:szCs w:val="22"/>
        </w:rPr>
        <w:t>2.4</w:t>
      </w:r>
      <w:r w:rsidRPr="00D93216">
        <w:rPr>
          <w:rFonts w:asciiTheme="minorHAnsi" w:hAnsiTheme="minorHAnsi" w:cstheme="minorHAnsi"/>
          <w:b/>
          <w:bCs/>
          <w:sz w:val="22"/>
          <w:szCs w:val="22"/>
        </w:rPr>
        <w:tab/>
      </w:r>
      <w:del w:id="156" w:author="David Comrie" w:date="2026-01-26T14:35:00Z" w16du:dateUtc="2026-01-26T19:35:00Z">
        <w:r w:rsidRPr="00D93216" w:rsidDel="009B1E4C">
          <w:rPr>
            <w:rFonts w:asciiTheme="minorHAnsi" w:hAnsiTheme="minorHAnsi" w:cstheme="minorHAnsi"/>
            <w:b/>
            <w:bCs/>
            <w:sz w:val="22"/>
            <w:szCs w:val="22"/>
          </w:rPr>
          <w:delText xml:space="preserve">PA </w:delText>
        </w:r>
      </w:del>
      <w:ins w:id="157" w:author="David Comrie" w:date="2026-01-26T14:35:00Z" w16du:dateUtc="2026-01-26T19:35:00Z">
        <w:r w:rsidR="009B1E4C">
          <w:rPr>
            <w:rFonts w:asciiTheme="minorHAnsi" w:hAnsiTheme="minorHAnsi" w:cstheme="minorHAnsi"/>
            <w:b/>
            <w:bCs/>
            <w:sz w:val="22"/>
            <w:szCs w:val="22"/>
          </w:rPr>
          <w:t>CNA</w:t>
        </w:r>
        <w:r w:rsidR="009B1E4C" w:rsidRPr="00D93216">
          <w:rPr>
            <w:rFonts w:asciiTheme="minorHAnsi" w:hAnsiTheme="minorHAnsi" w:cstheme="minorHAnsi"/>
            <w:b/>
            <w:bCs/>
            <w:sz w:val="22"/>
            <w:szCs w:val="22"/>
          </w:rPr>
          <w:t xml:space="preserve"> </w:t>
        </w:r>
      </w:ins>
      <w:r w:rsidRPr="00D93216">
        <w:rPr>
          <w:rFonts w:asciiTheme="minorHAnsi" w:hAnsiTheme="minorHAnsi" w:cstheme="minorHAnsi"/>
          <w:b/>
          <w:bCs/>
          <w:sz w:val="22"/>
          <w:szCs w:val="22"/>
        </w:rPr>
        <w:t>Assessment of Industry Inventory Surplus/Deficiency</w:t>
      </w:r>
    </w:p>
    <w:p w14:paraId="3D0516FA" w14:textId="77777777" w:rsidR="00A94765" w:rsidRDefault="00A94765" w:rsidP="00794187">
      <w:pPr>
        <w:ind w:left="100" w:right="211"/>
        <w:rPr>
          <w:rFonts w:asciiTheme="minorHAnsi" w:hAnsiTheme="minorHAnsi" w:cstheme="minorHAnsi"/>
          <w:sz w:val="22"/>
          <w:szCs w:val="22"/>
        </w:rPr>
      </w:pPr>
    </w:p>
    <w:p w14:paraId="2C7BE059" w14:textId="77777777" w:rsidR="00605BAB" w:rsidRDefault="00605BAB" w:rsidP="00605BAB">
      <w:pPr>
        <w:ind w:left="100" w:right="166"/>
        <w:rPr>
          <w:ins w:id="158" w:author="David Comrie" w:date="2026-01-26T14:37:00Z" w16du:dateUtc="2026-01-26T19:37:00Z"/>
          <w:rFonts w:asciiTheme="minorHAnsi" w:hAnsiTheme="minorHAnsi" w:cstheme="minorHAnsi"/>
          <w:sz w:val="22"/>
          <w:szCs w:val="22"/>
        </w:rPr>
      </w:pPr>
      <w:ins w:id="159" w:author="David Comrie" w:date="2026-01-26T14:37:00Z" w16du:dateUtc="2026-01-26T19:37:00Z">
        <w:r>
          <w:rPr>
            <w:rFonts w:asciiTheme="minorHAnsi" w:hAnsiTheme="minorHAnsi" w:cstheme="minorHAnsi"/>
            <w:sz w:val="22"/>
            <w:szCs w:val="22"/>
          </w:rPr>
          <w:t>(subject to implementation of near real-time aggregation of forecasts by CNA)</w:t>
        </w:r>
      </w:ins>
    </w:p>
    <w:p w14:paraId="102A6B54" w14:textId="77777777" w:rsidR="00605BAB" w:rsidRDefault="00605BAB" w:rsidP="00794187">
      <w:pPr>
        <w:ind w:left="100" w:right="211"/>
        <w:rPr>
          <w:ins w:id="160" w:author="David Comrie" w:date="2026-01-26T14:37:00Z" w16du:dateUtc="2026-01-26T19:37:00Z"/>
          <w:rFonts w:asciiTheme="minorHAnsi" w:hAnsiTheme="minorHAnsi" w:cstheme="minorHAnsi"/>
          <w:sz w:val="22"/>
          <w:szCs w:val="22"/>
        </w:rPr>
      </w:pPr>
    </w:p>
    <w:p w14:paraId="56DD0605" w14:textId="3E6772A6" w:rsidR="00BF1B42" w:rsidRDefault="00881C95" w:rsidP="00794187">
      <w:pPr>
        <w:ind w:left="100" w:right="211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Fo</w:t>
      </w:r>
      <w:r w:rsidRPr="00720368">
        <w:rPr>
          <w:rFonts w:asciiTheme="minorHAnsi" w:hAnsiTheme="minorHAnsi" w:cstheme="minorHAnsi"/>
          <w:sz w:val="22"/>
          <w:szCs w:val="22"/>
        </w:rPr>
        <w:t>r</w:t>
      </w:r>
      <w:r w:rsidRPr="00BA1704">
        <w:rPr>
          <w:rFonts w:asciiTheme="minorHAnsi" w:hAnsiTheme="minorHAnsi" w:cstheme="minorHAnsi"/>
          <w:sz w:val="22"/>
          <w:szCs w:val="22"/>
        </w:rPr>
        <w:t xml:space="preserve"> each </w:t>
      </w:r>
      <w:r w:rsidR="00AB5972">
        <w:rPr>
          <w:rFonts w:asciiTheme="minorHAnsi" w:hAnsiTheme="minorHAnsi" w:cstheme="minorHAnsi"/>
          <w:sz w:val="22"/>
          <w:szCs w:val="22"/>
        </w:rPr>
        <w:t>Exchange Area</w:t>
      </w:r>
      <w:r w:rsidRPr="00BA1704">
        <w:rPr>
          <w:rFonts w:asciiTheme="minorHAnsi" w:hAnsiTheme="minorHAnsi" w:cstheme="minorHAnsi"/>
          <w:sz w:val="22"/>
          <w:szCs w:val="22"/>
        </w:rPr>
        <w:t xml:space="preserve"> Num</w:t>
      </w:r>
      <w:r w:rsidRPr="00720368">
        <w:rPr>
          <w:rFonts w:asciiTheme="minorHAnsi" w:hAnsiTheme="minorHAnsi" w:cstheme="minorHAnsi"/>
          <w:sz w:val="22"/>
          <w:szCs w:val="22"/>
        </w:rPr>
        <w:t xml:space="preserve">ber </w:t>
      </w:r>
      <w:r w:rsidRPr="00BA1704">
        <w:rPr>
          <w:rFonts w:asciiTheme="minorHAnsi" w:hAnsiTheme="minorHAnsi" w:cstheme="minorHAnsi"/>
          <w:sz w:val="22"/>
          <w:szCs w:val="22"/>
        </w:rPr>
        <w:t xml:space="preserve">Pooling </w:t>
      </w:r>
      <w:r w:rsidR="00AA6344">
        <w:rPr>
          <w:rFonts w:asciiTheme="minorHAnsi" w:hAnsiTheme="minorHAnsi" w:cstheme="minorHAnsi"/>
          <w:sz w:val="22"/>
          <w:szCs w:val="22"/>
        </w:rPr>
        <w:t>implementation</w:t>
      </w:r>
      <w:r w:rsidRPr="00BA1704">
        <w:rPr>
          <w:rFonts w:asciiTheme="minorHAnsi" w:hAnsiTheme="minorHAnsi" w:cstheme="minorHAnsi"/>
          <w:sz w:val="22"/>
          <w:szCs w:val="22"/>
        </w:rPr>
        <w:t xml:space="preserve">,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61" w:author="David Comrie" w:date="2026-01-26T14:37:00Z" w16du:dateUtc="2026-01-26T19:37:00Z">
        <w:r w:rsidRPr="00BA1704" w:rsidDel="00605BAB">
          <w:rPr>
            <w:rFonts w:asciiTheme="minorHAnsi" w:hAnsiTheme="minorHAnsi" w:cstheme="minorHAnsi"/>
            <w:sz w:val="22"/>
            <w:szCs w:val="22"/>
          </w:rPr>
          <w:delText>P</w:delText>
        </w:r>
        <w:r w:rsidRPr="00720368" w:rsidDel="00605BAB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62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CNA</w:t>
        </w:r>
        <w:r w:rsidR="00605BAB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shall evaluate </w:t>
      </w:r>
      <w:r w:rsidRPr="00720368">
        <w:rPr>
          <w:rFonts w:asciiTheme="minorHAnsi" w:hAnsiTheme="minorHAnsi" w:cstheme="minorHAnsi"/>
          <w:sz w:val="22"/>
          <w:szCs w:val="22"/>
        </w:rPr>
        <w:t>w</w:t>
      </w:r>
      <w:r w:rsidRPr="00BA1704">
        <w:rPr>
          <w:rFonts w:asciiTheme="minorHAnsi" w:hAnsiTheme="minorHAnsi" w:cstheme="minorHAnsi"/>
          <w:sz w:val="22"/>
          <w:szCs w:val="22"/>
        </w:rPr>
        <w:t>he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he</w:t>
      </w:r>
      <w:r w:rsidRPr="00720368">
        <w:rPr>
          <w:rFonts w:asciiTheme="minorHAnsi" w:hAnsiTheme="minorHAnsi" w:cstheme="minorHAnsi"/>
          <w:sz w:val="22"/>
          <w:szCs w:val="22"/>
        </w:rPr>
        <w:t>r th</w:t>
      </w:r>
      <w:r w:rsidRPr="00BA1704">
        <w:rPr>
          <w:rFonts w:asciiTheme="minorHAnsi" w:hAnsiTheme="minorHAnsi" w:cstheme="minorHAnsi"/>
          <w:sz w:val="22"/>
          <w:szCs w:val="22"/>
        </w:rPr>
        <w:t>er</w:t>
      </w:r>
      <w:r w:rsidRPr="00720368">
        <w:rPr>
          <w:rFonts w:asciiTheme="minorHAnsi" w:hAnsiTheme="minorHAnsi" w:cstheme="minorHAnsi"/>
          <w:sz w:val="22"/>
          <w:szCs w:val="22"/>
        </w:rPr>
        <w:t xml:space="preserve">e </w:t>
      </w:r>
      <w:r w:rsidRPr="00BA1704">
        <w:rPr>
          <w:rFonts w:asciiTheme="minorHAnsi" w:hAnsiTheme="minorHAnsi" w:cstheme="minorHAnsi"/>
          <w:sz w:val="22"/>
          <w:szCs w:val="22"/>
        </w:rPr>
        <w:t xml:space="preserve">shall </w:t>
      </w:r>
      <w:r w:rsidRPr="00720368">
        <w:rPr>
          <w:rFonts w:asciiTheme="minorHAnsi" w:hAnsiTheme="minorHAnsi" w:cstheme="minorHAnsi"/>
          <w:sz w:val="22"/>
          <w:szCs w:val="22"/>
        </w:rPr>
        <w:t>be</w:t>
      </w:r>
      <w:r w:rsidRPr="00BA1704">
        <w:rPr>
          <w:rFonts w:asciiTheme="minorHAnsi" w:hAnsiTheme="minorHAnsi" w:cstheme="minorHAnsi"/>
          <w:sz w:val="22"/>
          <w:szCs w:val="22"/>
        </w:rPr>
        <w:t xml:space="preserve"> enough Thousands-Blocks donated/returned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create </w:t>
      </w:r>
      <w:r w:rsidRPr="00720368">
        <w:rPr>
          <w:rFonts w:asciiTheme="minorHAnsi" w:hAnsiTheme="minorHAnsi" w:cstheme="minorHAnsi"/>
          <w:sz w:val="22"/>
          <w:szCs w:val="22"/>
        </w:rPr>
        <w:t>an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AA6344">
        <w:rPr>
          <w:rFonts w:asciiTheme="minorHAnsi" w:hAnsiTheme="minorHAnsi" w:cstheme="minorHAnsi"/>
          <w:sz w:val="22"/>
          <w:szCs w:val="22"/>
        </w:rPr>
        <w:t>Exchange Area Number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Pool with enough supply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meet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aggregate forecasted demand for TNs for </w:t>
      </w:r>
      <w:r w:rsidRPr="00720368">
        <w:rPr>
          <w:rFonts w:asciiTheme="minorHAnsi" w:hAnsiTheme="minorHAnsi" w:cstheme="minorHAnsi"/>
          <w:sz w:val="22"/>
          <w:szCs w:val="22"/>
        </w:rPr>
        <w:t>6</w:t>
      </w:r>
      <w:r w:rsidRPr="00BA1704">
        <w:rPr>
          <w:rFonts w:asciiTheme="minorHAnsi" w:hAnsiTheme="minorHAnsi" w:cstheme="minorHAnsi"/>
          <w:sz w:val="22"/>
          <w:szCs w:val="22"/>
        </w:rPr>
        <w:t xml:space="preserve"> six months beyond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Implementation an</w:t>
      </w:r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Pool Start/Allocation </w:t>
      </w:r>
      <w:r w:rsidRPr="00720368">
        <w:rPr>
          <w:rFonts w:asciiTheme="minorHAnsi" w:hAnsiTheme="minorHAnsi" w:cstheme="minorHAnsi"/>
          <w:sz w:val="22"/>
          <w:szCs w:val="22"/>
        </w:rPr>
        <w:t>Dat</w:t>
      </w:r>
      <w:r w:rsidRPr="00BA1704">
        <w:rPr>
          <w:rFonts w:asciiTheme="minorHAnsi" w:hAnsiTheme="minorHAnsi" w:cstheme="minorHAnsi"/>
          <w:sz w:val="22"/>
          <w:szCs w:val="22"/>
        </w:rPr>
        <w:t>e</w:t>
      </w:r>
      <w:r w:rsidRPr="00720368">
        <w:rPr>
          <w:rFonts w:asciiTheme="minorHAnsi" w:hAnsiTheme="minorHAnsi" w:cstheme="minorHAnsi"/>
          <w:sz w:val="22"/>
          <w:szCs w:val="22"/>
        </w:rPr>
        <w:t xml:space="preserve">. </w:t>
      </w:r>
      <w:r w:rsidRPr="00BA1704">
        <w:rPr>
          <w:rFonts w:asciiTheme="minorHAnsi" w:hAnsiTheme="minorHAnsi" w:cstheme="minorHAnsi"/>
          <w:sz w:val="22"/>
          <w:szCs w:val="22"/>
        </w:rPr>
        <w:t xml:space="preserve"> If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63" w:author="David Comrie" w:date="2026-01-26T14:37:00Z" w16du:dateUtc="2026-01-26T19:37:00Z">
        <w:r w:rsidRPr="00BA1704" w:rsidDel="00605BAB">
          <w:rPr>
            <w:rFonts w:asciiTheme="minorHAnsi" w:hAnsiTheme="minorHAnsi" w:cstheme="minorHAnsi"/>
            <w:sz w:val="22"/>
            <w:szCs w:val="22"/>
          </w:rPr>
          <w:delText>P</w:delText>
        </w:r>
        <w:r w:rsidRPr="00720368" w:rsidDel="00605BAB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64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CNA</w:t>
        </w:r>
        <w:r w:rsidR="00605BAB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determines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 xml:space="preserve">e </w:t>
      </w:r>
      <w:r w:rsidRPr="00BA1704">
        <w:rPr>
          <w:rFonts w:asciiTheme="minorHAnsi" w:hAnsiTheme="minorHAnsi" w:cstheme="minorHAnsi"/>
          <w:sz w:val="22"/>
          <w:szCs w:val="22"/>
        </w:rPr>
        <w:t xml:space="preserve">shall </w:t>
      </w:r>
      <w:r w:rsidRPr="00720368">
        <w:rPr>
          <w:rFonts w:asciiTheme="minorHAnsi" w:hAnsiTheme="minorHAnsi" w:cstheme="minorHAnsi"/>
          <w:sz w:val="22"/>
          <w:szCs w:val="22"/>
        </w:rPr>
        <w:t>be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an</w:t>
      </w:r>
      <w:r w:rsidRPr="00BA1704">
        <w:rPr>
          <w:rFonts w:asciiTheme="minorHAnsi" w:hAnsiTheme="minorHAnsi" w:cstheme="minorHAnsi"/>
          <w:sz w:val="22"/>
          <w:szCs w:val="22"/>
        </w:rPr>
        <w:t xml:space="preserve"> insufficient supply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m</w:t>
      </w:r>
      <w:r w:rsidRPr="00720368">
        <w:rPr>
          <w:rFonts w:asciiTheme="minorHAnsi" w:hAnsiTheme="minorHAnsi" w:cstheme="minorHAnsi"/>
          <w:sz w:val="22"/>
          <w:szCs w:val="22"/>
        </w:rPr>
        <w:t xml:space="preserve">eet </w:t>
      </w:r>
      <w:r w:rsidRPr="00BA1704">
        <w:rPr>
          <w:rFonts w:asciiTheme="minorHAnsi" w:hAnsiTheme="minorHAnsi" w:cstheme="minorHAnsi"/>
          <w:sz w:val="22"/>
          <w:szCs w:val="22"/>
        </w:rPr>
        <w:t xml:space="preserve">this demand,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65" w:author="David Comrie" w:date="2026-01-26T14:37:00Z" w16du:dateUtc="2026-01-26T19:37:00Z">
        <w:r w:rsidRPr="00720368" w:rsidDel="00605BAB">
          <w:rPr>
            <w:rFonts w:asciiTheme="minorHAnsi" w:hAnsiTheme="minorHAnsi" w:cstheme="minorHAnsi"/>
            <w:sz w:val="22"/>
            <w:szCs w:val="22"/>
          </w:rPr>
          <w:delText>PA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66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CNA</w:t>
        </w:r>
        <w:r w:rsidR="00605BAB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shall </w:t>
      </w:r>
      <w:r w:rsidR="005B51A2">
        <w:rPr>
          <w:rFonts w:asciiTheme="minorHAnsi" w:hAnsiTheme="minorHAnsi" w:cstheme="minorHAnsi"/>
          <w:sz w:val="22"/>
          <w:szCs w:val="22"/>
        </w:rPr>
        <w:t>allow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67" w:author="David Comrie" w:date="2026-01-26T14:37:00Z" w16du:dateUtc="2026-01-26T19:37:00Z">
        <w:r w:rsidRPr="00BA1704" w:rsidDel="00605BAB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>s</w:delText>
        </w:r>
      </w:del>
      <w:ins w:id="168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Carriers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 with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 xml:space="preserve"> forecasted demand </w:t>
      </w:r>
      <w:r w:rsidR="000C1C8E">
        <w:rPr>
          <w:rFonts w:asciiTheme="minorHAnsi" w:hAnsiTheme="minorHAnsi" w:cstheme="minorHAnsi"/>
          <w:sz w:val="22"/>
          <w:szCs w:val="22"/>
        </w:rPr>
        <w:t>the</w:t>
      </w:r>
      <w:r w:rsidR="005A0B0F">
        <w:rPr>
          <w:rFonts w:asciiTheme="minorHAnsi" w:hAnsiTheme="minorHAnsi" w:cstheme="minorHAnsi"/>
          <w:sz w:val="22"/>
          <w:szCs w:val="22"/>
        </w:rPr>
        <w:t xml:space="preserve"> option </w:t>
      </w:r>
      <w:r w:rsidRPr="00BA1704">
        <w:rPr>
          <w:rFonts w:asciiTheme="minorHAnsi" w:hAnsiTheme="minorHAnsi" w:cstheme="minorHAnsi"/>
          <w:sz w:val="22"/>
          <w:szCs w:val="22"/>
        </w:rPr>
        <w:t>t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0C1C8E" w:rsidRPr="00BA1704">
        <w:rPr>
          <w:rFonts w:asciiTheme="minorHAnsi" w:hAnsiTheme="minorHAnsi" w:cstheme="minorHAnsi"/>
          <w:sz w:val="22"/>
          <w:szCs w:val="22"/>
        </w:rPr>
        <w:t>apply</w:t>
      </w:r>
      <w:r w:rsidRPr="00BA1704">
        <w:rPr>
          <w:rFonts w:asciiTheme="minorHAnsi" w:hAnsiTheme="minorHAnsi" w:cstheme="minorHAnsi"/>
          <w:sz w:val="22"/>
          <w:szCs w:val="22"/>
        </w:rPr>
        <w:t xml:space="preserve"> for additional C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 xml:space="preserve"> Codes</w:t>
      </w:r>
      <w:del w:id="169" w:author="David Comrie" w:date="2026-01-26T14:38:00Z" w16du:dateUtc="2026-01-26T19:38:00Z">
        <w:r w:rsidRPr="00BA1704" w:rsidDel="000D261A">
          <w:rPr>
            <w:rFonts w:asciiTheme="minorHAnsi" w:hAnsiTheme="minorHAnsi" w:cstheme="minorHAnsi"/>
            <w:sz w:val="22"/>
            <w:szCs w:val="22"/>
          </w:rPr>
          <w:delText xml:space="preserve"> from t</w:delText>
        </w:r>
        <w:r w:rsidRPr="00720368" w:rsidDel="000D261A">
          <w:rPr>
            <w:rFonts w:asciiTheme="minorHAnsi" w:hAnsiTheme="minorHAnsi" w:cstheme="minorHAnsi"/>
            <w:sz w:val="22"/>
            <w:szCs w:val="22"/>
          </w:rPr>
          <w:delText>he</w:delText>
        </w:r>
        <w:r w:rsidRPr="00BA1704" w:rsidDel="000D261A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  <w:r w:rsidRPr="00720368" w:rsidDel="000D261A">
          <w:rPr>
            <w:rFonts w:asciiTheme="minorHAnsi" w:hAnsiTheme="minorHAnsi" w:cstheme="minorHAnsi"/>
            <w:sz w:val="22"/>
            <w:szCs w:val="22"/>
          </w:rPr>
          <w:delText>No</w:delText>
        </w:r>
        <w:r w:rsidRPr="00BA1704" w:rsidDel="000D261A">
          <w:rPr>
            <w:rFonts w:asciiTheme="minorHAnsi" w:hAnsiTheme="minorHAnsi" w:cstheme="minorHAnsi"/>
            <w:sz w:val="22"/>
            <w:szCs w:val="22"/>
          </w:rPr>
          <w:delText>rt</w:delText>
        </w:r>
        <w:r w:rsidRPr="00720368" w:rsidDel="000D261A">
          <w:rPr>
            <w:rFonts w:asciiTheme="minorHAnsi" w:hAnsiTheme="minorHAnsi" w:cstheme="minorHAnsi"/>
            <w:sz w:val="22"/>
            <w:szCs w:val="22"/>
          </w:rPr>
          <w:delText>h</w:delText>
        </w:r>
        <w:r w:rsidRPr="00BA1704" w:rsidDel="000D261A">
          <w:rPr>
            <w:rFonts w:asciiTheme="minorHAnsi" w:hAnsiTheme="minorHAnsi" w:cstheme="minorHAnsi"/>
            <w:sz w:val="22"/>
            <w:szCs w:val="22"/>
          </w:rPr>
          <w:delText xml:space="preserve"> American Numbering</w:delText>
        </w:r>
        <w:r w:rsidR="00A94765" w:rsidDel="000D261A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  <w:r w:rsidRPr="00BA1704" w:rsidDel="000D261A">
          <w:rPr>
            <w:rFonts w:asciiTheme="minorHAnsi" w:hAnsiTheme="minorHAnsi" w:cstheme="minorHAnsi"/>
            <w:sz w:val="22"/>
            <w:szCs w:val="22"/>
          </w:rPr>
          <w:delText>Plan Administrator (N</w:delText>
        </w:r>
        <w:r w:rsidRPr="00720368" w:rsidDel="000D261A">
          <w:rPr>
            <w:rFonts w:asciiTheme="minorHAnsi" w:hAnsiTheme="minorHAnsi" w:cstheme="minorHAnsi"/>
            <w:sz w:val="22"/>
            <w:szCs w:val="22"/>
          </w:rPr>
          <w:delText>AN</w:delText>
        </w:r>
        <w:r w:rsidRPr="00BA1704" w:rsidDel="000D261A">
          <w:rPr>
            <w:rFonts w:asciiTheme="minorHAnsi" w:hAnsiTheme="minorHAnsi" w:cstheme="minorHAnsi"/>
            <w:sz w:val="22"/>
            <w:szCs w:val="22"/>
          </w:rPr>
          <w:delText>P</w:delText>
        </w:r>
        <w:r w:rsidRPr="00720368" w:rsidDel="000D261A">
          <w:rPr>
            <w:rFonts w:asciiTheme="minorHAnsi" w:hAnsiTheme="minorHAnsi" w:cstheme="minorHAnsi"/>
            <w:sz w:val="22"/>
            <w:szCs w:val="22"/>
          </w:rPr>
          <w:delText>A)</w:delText>
        </w:r>
        <w:r w:rsidR="007B62BF" w:rsidDel="000D261A">
          <w:rPr>
            <w:rFonts w:asciiTheme="minorHAnsi" w:hAnsiTheme="minorHAnsi" w:cstheme="minorHAnsi"/>
            <w:sz w:val="22"/>
            <w:szCs w:val="22"/>
          </w:rPr>
          <w:delText xml:space="preserve"> when requesting Thousands-Blocks</w:delText>
        </w:r>
      </w:del>
      <w:r w:rsidR="00AA6344">
        <w:rPr>
          <w:rFonts w:asciiTheme="minorHAnsi" w:hAnsiTheme="minorHAnsi" w:cstheme="minorHAnsi"/>
          <w:sz w:val="22"/>
          <w:szCs w:val="22"/>
        </w:rPr>
        <w:t>.</w:t>
      </w:r>
      <w:r w:rsidRPr="00720368">
        <w:rPr>
          <w:rFonts w:asciiTheme="minorHAnsi" w:hAnsiTheme="minorHAnsi" w:cstheme="minorHAnsi"/>
          <w:sz w:val="22"/>
          <w:szCs w:val="22"/>
        </w:rPr>
        <w:t xml:space="preserve"> 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006BA6" w14:textId="77777777" w:rsidR="005A4AAA" w:rsidRPr="00720368" w:rsidRDefault="005A4AAA" w:rsidP="00794187">
      <w:pPr>
        <w:ind w:left="100" w:right="211"/>
        <w:rPr>
          <w:rFonts w:asciiTheme="minorHAnsi" w:hAnsiTheme="minorHAnsi" w:cstheme="minorHAnsi"/>
          <w:sz w:val="22"/>
          <w:szCs w:val="22"/>
        </w:rPr>
      </w:pPr>
    </w:p>
    <w:p w14:paraId="56DD0606" w14:textId="060DCB16" w:rsidR="00BF1B42" w:rsidRPr="00720368" w:rsidRDefault="00881C95" w:rsidP="00794187">
      <w:pPr>
        <w:ind w:left="100" w:right="312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70" w:author="David Comrie" w:date="2026-01-26T14:38:00Z" w16du:dateUtc="2026-01-26T19:38:00Z">
        <w:r w:rsidRPr="00720368" w:rsidDel="00605BAB">
          <w:rPr>
            <w:rFonts w:asciiTheme="minorHAnsi" w:hAnsiTheme="minorHAnsi" w:cstheme="minorHAnsi"/>
            <w:sz w:val="22"/>
            <w:szCs w:val="22"/>
          </w:rPr>
          <w:delText>PA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71" w:author="David Comrie" w:date="2026-01-26T14:38:00Z" w16du:dateUtc="2026-01-26T19:38:00Z">
        <w:r w:rsidR="00605BAB">
          <w:rPr>
            <w:rFonts w:asciiTheme="minorHAnsi" w:hAnsiTheme="minorHAnsi" w:cstheme="minorHAnsi"/>
            <w:sz w:val="22"/>
            <w:szCs w:val="22"/>
          </w:rPr>
          <w:t>CNA</w:t>
        </w:r>
        <w:r w:rsidR="00605BAB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shall post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assessment of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23561C">
        <w:rPr>
          <w:rFonts w:asciiTheme="minorHAnsi" w:hAnsiTheme="minorHAnsi" w:cstheme="minorHAnsi"/>
          <w:sz w:val="22"/>
          <w:szCs w:val="22"/>
        </w:rPr>
        <w:t>Exchange Area Number Pool(s)</w:t>
      </w:r>
      <w:r w:rsidRPr="00BA1704">
        <w:rPr>
          <w:rFonts w:asciiTheme="minorHAnsi" w:hAnsiTheme="minorHAnsi" w:cstheme="minorHAnsi"/>
          <w:sz w:val="22"/>
          <w:szCs w:val="22"/>
        </w:rPr>
        <w:t xml:space="preserve"> t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 xml:space="preserve">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72" w:author="David Comrie" w:date="2026-01-26T14:37:00Z" w16du:dateUtc="2026-01-26T19:37:00Z">
        <w:r w:rsidRPr="00BA1704" w:rsidDel="00605BAB">
          <w:rPr>
            <w:rFonts w:asciiTheme="minorHAnsi" w:hAnsiTheme="minorHAnsi" w:cstheme="minorHAnsi"/>
            <w:sz w:val="22"/>
            <w:szCs w:val="22"/>
          </w:rPr>
          <w:delText>P</w:delText>
        </w:r>
        <w:r w:rsidRPr="00720368" w:rsidDel="00605BAB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73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CNA</w:t>
        </w:r>
        <w:r w:rsidR="00605BAB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website for </w:t>
      </w:r>
      <w:del w:id="174" w:author="David Comrie" w:date="2026-01-26T14:37:00Z" w16du:dateUtc="2026-01-26T19:37:00Z">
        <w:r w:rsidRPr="00BA1704" w:rsidDel="00605BAB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 xml:space="preserve">s </w:delText>
        </w:r>
      </w:del>
      <w:ins w:id="175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Carriers</w:t>
        </w:r>
        <w:r w:rsidR="00605BAB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view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results of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surplus/deficiency determination </w:t>
      </w:r>
      <w:r w:rsidRPr="00720368">
        <w:rPr>
          <w:rFonts w:asciiTheme="minorHAnsi" w:hAnsiTheme="minorHAnsi" w:cstheme="minorHAnsi"/>
          <w:sz w:val="22"/>
          <w:szCs w:val="22"/>
        </w:rPr>
        <w:t>on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1D2AD9">
        <w:rPr>
          <w:rFonts w:asciiTheme="minorHAnsi" w:hAnsiTheme="minorHAnsi" w:cstheme="minorHAnsi"/>
          <w:sz w:val="22"/>
          <w:szCs w:val="22"/>
          <w:highlight w:val="yellow"/>
        </w:rPr>
        <w:t>eighth calendar day</w:t>
      </w:r>
      <w:r w:rsidRPr="00BA1704">
        <w:rPr>
          <w:rFonts w:asciiTheme="minorHAnsi" w:hAnsiTheme="minorHAnsi" w:cstheme="minorHAnsi"/>
          <w:sz w:val="22"/>
          <w:szCs w:val="22"/>
        </w:rPr>
        <w:t xml:space="preserve"> after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Disconnect Date.</w:t>
      </w:r>
    </w:p>
    <w:p w14:paraId="56DD0607" w14:textId="77777777" w:rsidR="00BF1B42" w:rsidRPr="00720368" w:rsidRDefault="00BF1B42" w:rsidP="00794187">
      <w:pPr>
        <w:spacing w:line="140" w:lineRule="exact"/>
        <w:rPr>
          <w:rFonts w:asciiTheme="minorHAnsi" w:hAnsiTheme="minorHAnsi" w:cstheme="minorHAnsi"/>
          <w:sz w:val="22"/>
          <w:szCs w:val="22"/>
        </w:rPr>
      </w:pPr>
    </w:p>
    <w:p w14:paraId="56DD0608" w14:textId="77777777" w:rsidR="00BF1B42" w:rsidRPr="00720368" w:rsidRDefault="00BF1B42" w:rsidP="0079418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56DD0609" w14:textId="63BEB9D6" w:rsidR="00BF1B42" w:rsidRPr="00D93216" w:rsidRDefault="0023561C" w:rsidP="00794187">
      <w:pPr>
        <w:ind w:left="100"/>
        <w:rPr>
          <w:rFonts w:asciiTheme="minorHAnsi" w:hAnsiTheme="minorHAnsi" w:cstheme="minorHAnsi"/>
          <w:b/>
          <w:bCs/>
          <w:sz w:val="22"/>
          <w:szCs w:val="22"/>
        </w:rPr>
      </w:pPr>
      <w:r w:rsidRPr="00D93216">
        <w:rPr>
          <w:rFonts w:asciiTheme="minorHAnsi" w:hAnsiTheme="minorHAnsi" w:cstheme="minorHAnsi"/>
          <w:b/>
          <w:bCs/>
          <w:sz w:val="22"/>
          <w:szCs w:val="22"/>
        </w:rPr>
        <w:t>2.5</w:t>
      </w:r>
      <w:r w:rsidRPr="00D9321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Implementation and Pool Start/Allocation Date</w:t>
      </w:r>
    </w:p>
    <w:p w14:paraId="4EFABFA6" w14:textId="77777777" w:rsidR="0023561C" w:rsidRPr="00FA1D22" w:rsidRDefault="0023561C" w:rsidP="00794187">
      <w:pPr>
        <w:ind w:left="100"/>
        <w:rPr>
          <w:rFonts w:asciiTheme="minorHAnsi" w:hAnsiTheme="minorHAnsi" w:cstheme="minorHAnsi"/>
          <w:sz w:val="22"/>
          <w:szCs w:val="22"/>
        </w:rPr>
      </w:pPr>
    </w:p>
    <w:p w14:paraId="56DD060A" w14:textId="38963F84" w:rsidR="00BF1B42" w:rsidRPr="00720368" w:rsidRDefault="00881C95" w:rsidP="00794187">
      <w:pPr>
        <w:ind w:left="100" w:right="166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Implementation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n</w:t>
      </w:r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Pool Start/Allocation D</w:t>
      </w:r>
      <w:r w:rsidRPr="00720368">
        <w:rPr>
          <w:rFonts w:asciiTheme="minorHAnsi" w:hAnsiTheme="minorHAnsi" w:cstheme="minorHAnsi"/>
          <w:sz w:val="22"/>
          <w:szCs w:val="22"/>
        </w:rPr>
        <w:t>ate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is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da</w:t>
      </w:r>
      <w:r w:rsidRPr="00720368">
        <w:rPr>
          <w:rFonts w:asciiTheme="minorHAnsi" w:hAnsiTheme="minorHAnsi" w:cstheme="minorHAnsi"/>
          <w:sz w:val="22"/>
          <w:szCs w:val="22"/>
        </w:rPr>
        <w:t>te 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76" w:author="David Comrie" w:date="2026-01-26T14:37:00Z" w16du:dateUtc="2026-01-26T19:37:00Z">
        <w:r w:rsidRPr="00BA1704" w:rsidDel="00605BAB">
          <w:rPr>
            <w:rFonts w:asciiTheme="minorHAnsi" w:hAnsiTheme="minorHAnsi" w:cstheme="minorHAnsi"/>
            <w:sz w:val="22"/>
            <w:szCs w:val="22"/>
          </w:rPr>
          <w:delText>P</w:delText>
        </w:r>
        <w:r w:rsidRPr="00720368" w:rsidDel="00605BAB">
          <w:rPr>
            <w:rFonts w:asciiTheme="minorHAnsi" w:hAnsiTheme="minorHAnsi" w:cstheme="minorHAnsi"/>
            <w:sz w:val="22"/>
            <w:szCs w:val="22"/>
          </w:rPr>
          <w:delText>A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77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CNA</w:t>
        </w:r>
        <w:r w:rsidR="00605BAB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m</w:t>
      </w:r>
      <w:r w:rsidRPr="00720368">
        <w:rPr>
          <w:rFonts w:asciiTheme="minorHAnsi" w:hAnsiTheme="minorHAnsi" w:cstheme="minorHAnsi"/>
          <w:sz w:val="22"/>
          <w:szCs w:val="22"/>
        </w:rPr>
        <w:t>ay</w:t>
      </w:r>
      <w:r w:rsidRPr="00BA1704">
        <w:rPr>
          <w:rFonts w:asciiTheme="minorHAnsi" w:hAnsiTheme="minorHAnsi" w:cstheme="minorHAnsi"/>
          <w:sz w:val="22"/>
          <w:szCs w:val="22"/>
        </w:rPr>
        <w:t xml:space="preserve"> start allocating Thousands-Blocks from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="00296A52">
        <w:rPr>
          <w:rFonts w:asciiTheme="minorHAnsi" w:hAnsiTheme="minorHAnsi" w:cstheme="minorHAnsi"/>
          <w:sz w:val="22"/>
          <w:szCs w:val="22"/>
        </w:rPr>
        <w:t>Exchange Area Number Pool(s)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78" w:author="David Comrie" w:date="2026-01-26T14:37:00Z" w16du:dateUtc="2026-01-26T19:37:00Z">
        <w:r w:rsidRPr="00BA1704" w:rsidDel="00605BAB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605BAB">
          <w:rPr>
            <w:rFonts w:asciiTheme="minorHAnsi" w:hAnsiTheme="minorHAnsi" w:cstheme="minorHAnsi"/>
            <w:sz w:val="22"/>
            <w:szCs w:val="22"/>
          </w:rPr>
          <w:delText>s</w:delText>
        </w:r>
      </w:del>
      <w:ins w:id="179" w:author="David Comrie" w:date="2026-01-26T14:37:00Z" w16du:dateUtc="2026-01-26T19:37:00Z">
        <w:r w:rsidR="00605BAB">
          <w:rPr>
            <w:rFonts w:asciiTheme="minorHAnsi" w:hAnsiTheme="minorHAnsi" w:cstheme="minorHAnsi"/>
            <w:sz w:val="22"/>
            <w:szCs w:val="22"/>
          </w:rPr>
          <w:t>Carriers</w:t>
        </w:r>
      </w:ins>
      <w:r w:rsidRPr="00BA1704">
        <w:rPr>
          <w:rFonts w:asciiTheme="minorHAnsi" w:hAnsiTheme="minorHAnsi" w:cstheme="minorHAnsi"/>
          <w:sz w:val="22"/>
          <w:szCs w:val="22"/>
        </w:rPr>
        <w:t xml:space="preserve">. This is also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A1704">
        <w:rPr>
          <w:rFonts w:asciiTheme="minorHAnsi" w:hAnsiTheme="minorHAnsi" w:cstheme="minorHAnsi"/>
          <w:sz w:val="22"/>
          <w:szCs w:val="22"/>
        </w:rPr>
        <w:t>start</w:t>
      </w:r>
      <w:proofErr w:type="gramEnd"/>
      <w:r w:rsidRPr="00BA1704">
        <w:rPr>
          <w:rFonts w:asciiTheme="minorHAnsi" w:hAnsiTheme="minorHAnsi" w:cstheme="minorHAnsi"/>
          <w:sz w:val="22"/>
          <w:szCs w:val="22"/>
        </w:rPr>
        <w:t xml:space="preserve"> da</w:t>
      </w:r>
      <w:r w:rsidRPr="00720368">
        <w:rPr>
          <w:rFonts w:asciiTheme="minorHAnsi" w:hAnsiTheme="minorHAnsi" w:cstheme="minorHAnsi"/>
          <w:sz w:val="22"/>
          <w:szCs w:val="22"/>
        </w:rPr>
        <w:t xml:space="preserve">te </w:t>
      </w:r>
      <w:r w:rsidRPr="00BA1704">
        <w:rPr>
          <w:rFonts w:asciiTheme="minorHAnsi" w:hAnsiTheme="minorHAnsi" w:cstheme="minorHAnsi"/>
          <w:sz w:val="22"/>
          <w:szCs w:val="22"/>
        </w:rPr>
        <w:t xml:space="preserve">for </w:t>
      </w:r>
      <w:del w:id="180" w:author="David Comrie" w:date="2026-01-26T14:39:00Z" w16du:dateUtc="2026-01-26T19:39:00Z">
        <w:r w:rsidRPr="00BA1704" w:rsidDel="00E711B9">
          <w:rPr>
            <w:rFonts w:asciiTheme="minorHAnsi" w:hAnsiTheme="minorHAnsi" w:cstheme="minorHAnsi"/>
            <w:sz w:val="22"/>
            <w:szCs w:val="22"/>
          </w:rPr>
          <w:delText>SP</w:delText>
        </w:r>
        <w:r w:rsidRPr="00BA1704" w:rsidDel="00E711B9">
          <w:rPr>
            <w:rFonts w:asciiTheme="minorHAnsi" w:hAnsiTheme="minorHAnsi" w:cstheme="minorHAnsi"/>
            <w:sz w:val="22"/>
            <w:szCs w:val="22"/>
          </w:rPr>
          <w:delText xml:space="preserve">s </w:delText>
        </w:r>
      </w:del>
      <w:ins w:id="181" w:author="David Comrie" w:date="2026-01-26T14:39:00Z" w16du:dateUtc="2026-01-26T19:39:00Z">
        <w:r w:rsidR="00E711B9">
          <w:rPr>
            <w:rFonts w:asciiTheme="minorHAnsi" w:hAnsiTheme="minorHAnsi" w:cstheme="minorHAnsi"/>
            <w:sz w:val="22"/>
            <w:szCs w:val="22"/>
          </w:rPr>
          <w:t>Carriers</w:t>
        </w:r>
        <w:r w:rsidR="00E711B9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send applications for Thousands-Blocks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82" w:author="David Comrie" w:date="2026-01-26T14:39:00Z" w16du:dateUtc="2026-01-26T19:39:00Z">
        <w:r w:rsidRPr="00BA1704" w:rsidDel="00E711B9">
          <w:rPr>
            <w:rFonts w:asciiTheme="minorHAnsi" w:hAnsiTheme="minorHAnsi" w:cstheme="minorHAnsi"/>
            <w:sz w:val="22"/>
            <w:szCs w:val="22"/>
          </w:rPr>
          <w:delText>PA</w:delText>
        </w:r>
      </w:del>
      <w:ins w:id="183" w:author="David Comrie" w:date="2026-01-26T14:39:00Z" w16du:dateUtc="2026-01-26T19:39:00Z">
        <w:r w:rsidR="00E711B9">
          <w:rPr>
            <w:rFonts w:asciiTheme="minorHAnsi" w:hAnsiTheme="minorHAnsi" w:cstheme="minorHAnsi"/>
            <w:sz w:val="22"/>
            <w:szCs w:val="22"/>
          </w:rPr>
          <w:t>CNA</w:t>
        </w:r>
      </w:ins>
      <w:r w:rsidRPr="00BA1704">
        <w:rPr>
          <w:rFonts w:asciiTheme="minorHAnsi" w:hAnsiTheme="minorHAnsi" w:cstheme="minorHAnsi"/>
          <w:sz w:val="22"/>
          <w:szCs w:val="22"/>
        </w:rPr>
        <w:t>.</w:t>
      </w:r>
    </w:p>
    <w:p w14:paraId="31B2DE31" w14:textId="77777777" w:rsidR="00296A52" w:rsidRDefault="00296A52" w:rsidP="00794187">
      <w:pPr>
        <w:ind w:left="100" w:right="122"/>
        <w:rPr>
          <w:rFonts w:asciiTheme="minorHAnsi" w:hAnsiTheme="minorHAnsi" w:cstheme="minorHAnsi"/>
          <w:sz w:val="22"/>
          <w:szCs w:val="22"/>
        </w:rPr>
      </w:pPr>
    </w:p>
    <w:p w14:paraId="56DD060B" w14:textId="11738790" w:rsidR="00BF1B42" w:rsidRPr="00BA1704" w:rsidRDefault="00881C95" w:rsidP="00794187">
      <w:pPr>
        <w:ind w:left="100" w:right="122"/>
        <w:rPr>
          <w:rFonts w:asciiTheme="minorHAnsi" w:hAnsiTheme="minorHAnsi" w:cstheme="minorHAnsi"/>
          <w:sz w:val="22"/>
          <w:szCs w:val="22"/>
        </w:rPr>
      </w:pPr>
      <w:r w:rsidRPr="00BA1704">
        <w:rPr>
          <w:rFonts w:asciiTheme="minorHAnsi" w:hAnsiTheme="minorHAnsi" w:cstheme="minorHAnsi"/>
          <w:sz w:val="22"/>
          <w:szCs w:val="22"/>
        </w:rPr>
        <w:t>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Implementation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n</w:t>
      </w:r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Pool Start/Allocation D</w:t>
      </w:r>
      <w:r w:rsidRPr="00720368">
        <w:rPr>
          <w:rFonts w:asciiTheme="minorHAnsi" w:hAnsiTheme="minorHAnsi" w:cstheme="minorHAnsi"/>
          <w:sz w:val="22"/>
          <w:szCs w:val="22"/>
        </w:rPr>
        <w:t>ate</w:t>
      </w:r>
      <w:r w:rsidRPr="00BA1704">
        <w:rPr>
          <w:rFonts w:asciiTheme="minorHAnsi" w:hAnsiTheme="minorHAnsi" w:cstheme="minorHAnsi"/>
          <w:sz w:val="22"/>
          <w:szCs w:val="22"/>
        </w:rPr>
        <w:t xml:space="preserve"> m</w:t>
      </w:r>
      <w:r w:rsidRPr="00720368">
        <w:rPr>
          <w:rFonts w:asciiTheme="minorHAnsi" w:hAnsiTheme="minorHAnsi" w:cstheme="minorHAnsi"/>
          <w:sz w:val="22"/>
          <w:szCs w:val="22"/>
        </w:rPr>
        <w:t>ay</w:t>
      </w:r>
      <w:r w:rsidRPr="00BA1704">
        <w:rPr>
          <w:rFonts w:asciiTheme="minorHAnsi" w:hAnsiTheme="minorHAnsi" w:cstheme="minorHAnsi"/>
          <w:sz w:val="22"/>
          <w:szCs w:val="22"/>
        </w:rPr>
        <w:t xml:space="preserve"> b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as few as </w:t>
      </w:r>
      <w:r w:rsidRPr="00FF2ECD">
        <w:rPr>
          <w:rFonts w:asciiTheme="minorHAnsi" w:hAnsiTheme="minorHAnsi" w:cstheme="minorHAnsi"/>
          <w:sz w:val="22"/>
          <w:szCs w:val="22"/>
          <w:highlight w:val="yellow"/>
        </w:rPr>
        <w:t>five business days</w:t>
      </w:r>
      <w:r w:rsidRPr="00BA1704">
        <w:rPr>
          <w:rFonts w:asciiTheme="minorHAnsi" w:hAnsiTheme="minorHAnsi" w:cstheme="minorHAnsi"/>
          <w:sz w:val="22"/>
          <w:szCs w:val="22"/>
        </w:rPr>
        <w:t xml:space="preserve"> following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</w:t>
      </w:r>
      <w:del w:id="184" w:author="David Comrie" w:date="2026-01-26T14:40:00Z" w16du:dateUtc="2026-01-26T19:40:00Z">
        <w:r w:rsidRPr="00BA1704" w:rsidDel="000457EA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r w:rsidRPr="00BA1704">
        <w:rPr>
          <w:rFonts w:asciiTheme="minorHAnsi" w:hAnsiTheme="minorHAnsi" w:cstheme="minorHAnsi"/>
          <w:sz w:val="22"/>
          <w:szCs w:val="22"/>
        </w:rPr>
        <w:t xml:space="preserve">Block </w:t>
      </w:r>
      <w:del w:id="185" w:author="David Comrie" w:date="2026-01-26T14:40:00Z" w16du:dateUtc="2026-01-26T19:40:00Z">
        <w:r w:rsidRPr="00BA1704" w:rsidDel="000457EA">
          <w:rPr>
            <w:rFonts w:asciiTheme="minorHAnsi" w:hAnsiTheme="minorHAnsi" w:cstheme="minorHAnsi"/>
            <w:sz w:val="22"/>
            <w:szCs w:val="22"/>
          </w:rPr>
          <w:delText xml:space="preserve">Disconnect </w:delText>
        </w:r>
      </w:del>
      <w:ins w:id="186" w:author="David Comrie" w:date="2026-01-26T14:40:00Z" w16du:dateUtc="2026-01-26T19:40:00Z">
        <w:r w:rsidR="000457EA">
          <w:rPr>
            <w:rFonts w:asciiTheme="minorHAnsi" w:hAnsiTheme="minorHAnsi" w:cstheme="minorHAnsi"/>
            <w:sz w:val="22"/>
            <w:szCs w:val="22"/>
          </w:rPr>
          <w:t>Donation Due</w:t>
        </w:r>
        <w:r w:rsidR="000457EA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>a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e</w:t>
      </w:r>
      <w:r w:rsidRPr="00720368">
        <w:rPr>
          <w:rFonts w:asciiTheme="minorHAnsi" w:hAnsiTheme="minorHAnsi" w:cstheme="minorHAnsi"/>
          <w:sz w:val="22"/>
          <w:szCs w:val="22"/>
        </w:rPr>
        <w:t>: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two</w:t>
      </w:r>
      <w:r w:rsidRPr="00BA1704">
        <w:rPr>
          <w:rFonts w:asciiTheme="minorHAnsi" w:hAnsiTheme="minorHAnsi" w:cstheme="minorHAnsi"/>
          <w:sz w:val="22"/>
          <w:szCs w:val="22"/>
        </w:rPr>
        <w:t xml:space="preserve"> calendar days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necessary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allow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N</w:t>
      </w:r>
      <w:r w:rsidRPr="00720368">
        <w:rPr>
          <w:rFonts w:asciiTheme="minorHAnsi" w:hAnsiTheme="minorHAnsi" w:cstheme="minorHAnsi"/>
          <w:sz w:val="22"/>
          <w:szCs w:val="22"/>
        </w:rPr>
        <w:t>PAC</w:t>
      </w:r>
      <w:r w:rsidRPr="00BA1704">
        <w:rPr>
          <w:rFonts w:asciiTheme="minorHAnsi" w:hAnsiTheme="minorHAnsi" w:cstheme="minorHAnsi"/>
          <w:sz w:val="22"/>
          <w:szCs w:val="22"/>
        </w:rPr>
        <w:t xml:space="preserve"> download of ISP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Ports t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>c</w:t>
      </w:r>
      <w:r w:rsidRPr="00720368">
        <w:rPr>
          <w:rFonts w:asciiTheme="minorHAnsi" w:hAnsiTheme="minorHAnsi" w:cstheme="minorHAnsi"/>
          <w:sz w:val="22"/>
          <w:szCs w:val="22"/>
        </w:rPr>
        <w:t>cur</w:t>
      </w:r>
      <w:r w:rsidRPr="00BA1704">
        <w:rPr>
          <w:rFonts w:asciiTheme="minorHAnsi" w:hAnsiTheme="minorHAnsi" w:cstheme="minorHAnsi"/>
          <w:sz w:val="22"/>
          <w:szCs w:val="22"/>
        </w:rPr>
        <w:t xml:space="preserve"> and </w:t>
      </w:r>
      <w:r w:rsidRPr="00720368">
        <w:rPr>
          <w:rFonts w:asciiTheme="minorHAnsi" w:hAnsiTheme="minorHAnsi" w:cstheme="minorHAnsi"/>
          <w:sz w:val="22"/>
          <w:szCs w:val="22"/>
        </w:rPr>
        <w:t>two</w:t>
      </w:r>
      <w:r w:rsidRPr="00BA1704">
        <w:rPr>
          <w:rFonts w:asciiTheme="minorHAnsi" w:hAnsiTheme="minorHAnsi" w:cstheme="minorHAnsi"/>
          <w:sz w:val="22"/>
          <w:szCs w:val="22"/>
        </w:rPr>
        <w:t xml:space="preserve"> business days </w:t>
      </w:r>
      <w:r w:rsidRPr="00720368">
        <w:rPr>
          <w:rFonts w:asciiTheme="minorHAnsi" w:hAnsiTheme="minorHAnsi" w:cstheme="minorHAnsi"/>
          <w:sz w:val="22"/>
          <w:szCs w:val="22"/>
        </w:rPr>
        <w:t>to</w:t>
      </w:r>
      <w:r w:rsidRPr="00BA1704">
        <w:rPr>
          <w:rFonts w:asciiTheme="minorHAnsi" w:hAnsiTheme="minorHAnsi" w:cstheme="minorHAnsi"/>
          <w:sz w:val="22"/>
          <w:szCs w:val="22"/>
        </w:rPr>
        <w:t xml:space="preserve"> allow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del w:id="187" w:author="David Comrie" w:date="2026-01-26T14:39:00Z" w16du:dateUtc="2026-01-26T19:39:00Z">
        <w:r w:rsidRPr="00720368" w:rsidDel="00E711B9">
          <w:rPr>
            <w:rFonts w:asciiTheme="minorHAnsi" w:hAnsiTheme="minorHAnsi" w:cstheme="minorHAnsi"/>
            <w:sz w:val="22"/>
            <w:szCs w:val="22"/>
          </w:rPr>
          <w:delText>PA</w:delText>
        </w:r>
        <w:r w:rsidRPr="00BA1704" w:rsidDel="00E711B9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188" w:author="David Comrie" w:date="2026-01-26T14:39:00Z" w16du:dateUtc="2026-01-26T19:39:00Z">
        <w:r w:rsidR="00E711B9">
          <w:rPr>
            <w:rFonts w:asciiTheme="minorHAnsi" w:hAnsiTheme="minorHAnsi" w:cstheme="minorHAnsi"/>
            <w:sz w:val="22"/>
            <w:szCs w:val="22"/>
          </w:rPr>
          <w:t>CNA</w:t>
        </w:r>
        <w:r w:rsidR="00E711B9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t</w:t>
      </w:r>
      <w:r w:rsidRPr="00720368">
        <w:rPr>
          <w:rFonts w:asciiTheme="minorHAnsi" w:hAnsiTheme="minorHAnsi" w:cstheme="minorHAnsi"/>
          <w:sz w:val="22"/>
          <w:szCs w:val="22"/>
        </w:rPr>
        <w:t>o</w:t>
      </w:r>
      <w:r w:rsidRPr="00BA1704">
        <w:rPr>
          <w:rFonts w:asciiTheme="minorHAnsi" w:hAnsiTheme="minorHAnsi" w:cstheme="minorHAnsi"/>
          <w:sz w:val="22"/>
          <w:szCs w:val="22"/>
        </w:rPr>
        <w:t xml:space="preserve"> compile t</w:t>
      </w:r>
      <w:r w:rsidRPr="00720368">
        <w:rPr>
          <w:rFonts w:asciiTheme="minorHAnsi" w:hAnsiTheme="minorHAnsi" w:cstheme="minorHAnsi"/>
          <w:sz w:val="22"/>
          <w:szCs w:val="22"/>
        </w:rPr>
        <w:t>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necessary </w:t>
      </w:r>
      <w:r w:rsidRPr="00720368">
        <w:rPr>
          <w:rFonts w:asciiTheme="minorHAnsi" w:hAnsiTheme="minorHAnsi" w:cstheme="minorHAnsi"/>
          <w:sz w:val="22"/>
          <w:szCs w:val="22"/>
        </w:rPr>
        <w:t>dat</w:t>
      </w:r>
      <w:r w:rsidRPr="00BA1704">
        <w:rPr>
          <w:rFonts w:asciiTheme="minorHAnsi" w:hAnsiTheme="minorHAnsi" w:cstheme="minorHAnsi"/>
          <w:sz w:val="22"/>
          <w:szCs w:val="22"/>
        </w:rPr>
        <w:t>a</w:t>
      </w:r>
      <w:r w:rsidRPr="00720368">
        <w:rPr>
          <w:rFonts w:asciiTheme="minorHAnsi" w:hAnsiTheme="minorHAnsi" w:cstheme="minorHAnsi"/>
          <w:sz w:val="22"/>
          <w:szCs w:val="22"/>
        </w:rPr>
        <w:t xml:space="preserve">; </w:t>
      </w:r>
      <w:r w:rsidRPr="00BA1704">
        <w:rPr>
          <w:rFonts w:asciiTheme="minorHAnsi" w:hAnsiTheme="minorHAnsi" w:cstheme="minorHAnsi"/>
          <w:sz w:val="22"/>
          <w:szCs w:val="22"/>
        </w:rPr>
        <w:t xml:space="preserve">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additional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hre</w:t>
      </w:r>
      <w:r w:rsidRPr="00720368">
        <w:rPr>
          <w:rFonts w:asciiTheme="minorHAnsi" w:hAnsiTheme="minorHAnsi" w:cstheme="minorHAnsi"/>
          <w:sz w:val="22"/>
          <w:szCs w:val="22"/>
        </w:rPr>
        <w:t xml:space="preserve">e </w:t>
      </w:r>
      <w:r w:rsidRPr="00BA1704">
        <w:rPr>
          <w:rFonts w:asciiTheme="minorHAnsi" w:hAnsiTheme="minorHAnsi" w:cstheme="minorHAnsi"/>
          <w:sz w:val="22"/>
          <w:szCs w:val="22"/>
        </w:rPr>
        <w:t xml:space="preserve"> business days 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r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for the initialization of </w:t>
      </w:r>
      <w:r w:rsidRPr="00720368">
        <w:rPr>
          <w:rFonts w:asciiTheme="minorHAnsi" w:hAnsiTheme="minorHAnsi" w:cstheme="minorHAnsi"/>
          <w:sz w:val="22"/>
          <w:szCs w:val="22"/>
        </w:rPr>
        <w:t>t</w:t>
      </w:r>
      <w:r w:rsidRPr="00BA1704">
        <w:rPr>
          <w:rFonts w:asciiTheme="minorHAnsi" w:hAnsiTheme="minorHAnsi" w:cstheme="minorHAnsi"/>
          <w:sz w:val="22"/>
          <w:szCs w:val="22"/>
        </w:rPr>
        <w:t>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d</w:t>
      </w:r>
      <w:r w:rsidRPr="00720368">
        <w:rPr>
          <w:rFonts w:asciiTheme="minorHAnsi" w:hAnsiTheme="minorHAnsi" w:cstheme="minorHAnsi"/>
          <w:sz w:val="22"/>
          <w:szCs w:val="22"/>
        </w:rPr>
        <w:t>a</w:t>
      </w:r>
      <w:r w:rsidRPr="00BA1704">
        <w:rPr>
          <w:rFonts w:asciiTheme="minorHAnsi" w:hAnsiTheme="minorHAnsi" w:cstheme="minorHAnsi"/>
          <w:sz w:val="22"/>
          <w:szCs w:val="22"/>
        </w:rPr>
        <w:t>t</w:t>
      </w:r>
      <w:r w:rsidRPr="00720368">
        <w:rPr>
          <w:rFonts w:asciiTheme="minorHAnsi" w:hAnsiTheme="minorHAnsi" w:cstheme="minorHAnsi"/>
          <w:sz w:val="22"/>
          <w:szCs w:val="22"/>
        </w:rPr>
        <w:t xml:space="preserve">a </w:t>
      </w:r>
      <w:r w:rsidRPr="00BA1704">
        <w:rPr>
          <w:rFonts w:asciiTheme="minorHAnsi" w:hAnsiTheme="minorHAnsi" w:cstheme="minorHAnsi"/>
          <w:sz w:val="22"/>
          <w:szCs w:val="22"/>
        </w:rPr>
        <w:t>in BIRRDS. Th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Pool Start/Allocation </w:t>
      </w:r>
      <w:r w:rsidRPr="00720368">
        <w:rPr>
          <w:rFonts w:asciiTheme="minorHAnsi" w:hAnsiTheme="minorHAnsi" w:cstheme="minorHAnsi"/>
          <w:sz w:val="22"/>
          <w:szCs w:val="22"/>
        </w:rPr>
        <w:t>D</w:t>
      </w:r>
      <w:r w:rsidRPr="00BA1704">
        <w:rPr>
          <w:rFonts w:asciiTheme="minorHAnsi" w:hAnsiTheme="minorHAnsi" w:cstheme="minorHAnsi"/>
          <w:sz w:val="22"/>
          <w:szCs w:val="22"/>
        </w:rPr>
        <w:t>at</w:t>
      </w:r>
      <w:r w:rsidRPr="00720368">
        <w:rPr>
          <w:rFonts w:asciiTheme="minorHAnsi" w:hAnsiTheme="minorHAnsi" w:cstheme="minorHAnsi"/>
          <w:sz w:val="22"/>
          <w:szCs w:val="22"/>
        </w:rPr>
        <w:t>e</w:t>
      </w:r>
      <w:r w:rsidRPr="00BA1704">
        <w:rPr>
          <w:rFonts w:asciiTheme="minorHAnsi" w:hAnsiTheme="minorHAnsi" w:cstheme="minorHAnsi"/>
          <w:sz w:val="22"/>
          <w:szCs w:val="22"/>
        </w:rPr>
        <w:t xml:space="preserve"> m</w:t>
      </w:r>
      <w:r w:rsidRPr="00720368">
        <w:rPr>
          <w:rFonts w:asciiTheme="minorHAnsi" w:hAnsiTheme="minorHAnsi" w:cstheme="minorHAnsi"/>
          <w:sz w:val="22"/>
          <w:szCs w:val="22"/>
        </w:rPr>
        <w:t>ay</w:t>
      </w:r>
      <w:r w:rsidRPr="00BA1704">
        <w:rPr>
          <w:rFonts w:asciiTheme="minorHAnsi" w:hAnsiTheme="minorHAnsi" w:cstheme="minorHAnsi"/>
          <w:sz w:val="22"/>
          <w:szCs w:val="22"/>
        </w:rPr>
        <w:t xml:space="preserve"> also </w:t>
      </w:r>
      <w:r w:rsidRPr="00720368">
        <w:rPr>
          <w:rFonts w:asciiTheme="minorHAnsi" w:hAnsiTheme="minorHAnsi" w:cstheme="minorHAnsi"/>
          <w:sz w:val="22"/>
          <w:szCs w:val="22"/>
        </w:rPr>
        <w:t>be</w:t>
      </w:r>
      <w:r w:rsidRPr="00BA1704">
        <w:rPr>
          <w:rFonts w:asciiTheme="minorHAnsi" w:hAnsiTheme="minorHAnsi" w:cstheme="minorHAnsi"/>
          <w:sz w:val="22"/>
          <w:szCs w:val="22"/>
        </w:rPr>
        <w:t xml:space="preserve"> established beyond five business days following </w:t>
      </w:r>
      <w:r w:rsidRPr="00720368">
        <w:rPr>
          <w:rFonts w:asciiTheme="minorHAnsi" w:hAnsiTheme="minorHAnsi" w:cstheme="minorHAnsi"/>
          <w:sz w:val="22"/>
          <w:szCs w:val="22"/>
        </w:rPr>
        <w:t>the</w:t>
      </w:r>
      <w:r w:rsidRPr="00BA1704">
        <w:rPr>
          <w:rFonts w:asciiTheme="minorHAnsi" w:hAnsiTheme="minorHAnsi" w:cstheme="minorHAnsi"/>
          <w:sz w:val="22"/>
          <w:szCs w:val="22"/>
        </w:rPr>
        <w:t xml:space="preserve"> Thousands-Block </w:t>
      </w:r>
      <w:del w:id="189" w:author="David Comrie" w:date="2026-01-26T14:40:00Z" w16du:dateUtc="2026-01-26T19:40:00Z">
        <w:r w:rsidRPr="00BA1704" w:rsidDel="000457EA">
          <w:rPr>
            <w:rFonts w:asciiTheme="minorHAnsi" w:hAnsiTheme="minorHAnsi" w:cstheme="minorHAnsi"/>
            <w:sz w:val="22"/>
            <w:szCs w:val="22"/>
          </w:rPr>
          <w:delText xml:space="preserve">Disconnect </w:delText>
        </w:r>
      </w:del>
      <w:ins w:id="190" w:author="David Comrie" w:date="2026-01-26T14:40:00Z" w16du:dateUtc="2026-01-26T19:40:00Z">
        <w:r w:rsidR="000457EA">
          <w:rPr>
            <w:rFonts w:asciiTheme="minorHAnsi" w:hAnsiTheme="minorHAnsi" w:cstheme="minorHAnsi"/>
            <w:sz w:val="22"/>
            <w:szCs w:val="22"/>
          </w:rPr>
          <w:t>Donation Due</w:t>
        </w:r>
        <w:r w:rsidR="000457EA" w:rsidRPr="00BA1704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Pr="00BA1704">
        <w:rPr>
          <w:rFonts w:asciiTheme="minorHAnsi" w:hAnsiTheme="minorHAnsi" w:cstheme="minorHAnsi"/>
          <w:sz w:val="22"/>
          <w:szCs w:val="22"/>
        </w:rPr>
        <w:t>Date, depending on local circumstances.</w:t>
      </w:r>
    </w:p>
    <w:sectPr w:rsidR="00BF1B42" w:rsidRPr="00BA1704">
      <w:footerReference w:type="default" r:id="rId10"/>
      <w:pgSz w:w="12240" w:h="15840"/>
      <w:pgMar w:top="900" w:right="940" w:bottom="280" w:left="980" w:header="707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4A3F9" w14:textId="77777777" w:rsidR="00F9594F" w:rsidRDefault="00F9594F">
      <w:r>
        <w:separator/>
      </w:r>
    </w:p>
  </w:endnote>
  <w:endnote w:type="continuationSeparator" w:id="0">
    <w:p w14:paraId="78279AA1" w14:textId="77777777" w:rsidR="00F9594F" w:rsidRDefault="00F9594F">
      <w:r>
        <w:continuationSeparator/>
      </w:r>
    </w:p>
  </w:endnote>
  <w:endnote w:type="continuationNotice" w:id="1">
    <w:p w14:paraId="7153C2E5" w14:textId="77777777" w:rsidR="00F9594F" w:rsidRDefault="00F95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D0661" w14:textId="77777777" w:rsidR="00BF1B42" w:rsidRDefault="00881C95">
    <w:pPr>
      <w:spacing w:line="200" w:lineRule="exact"/>
    </w:pPr>
    <w:r>
      <w:pict w14:anchorId="56DD066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6pt;margin-top:744.85pt;width:20.5pt;height:11.95pt;z-index:-251658752;mso-position-horizontal-relative:page;mso-position-vertical-relative:page" filled="f" stroked="f">
          <v:textbox style="mso-next-textbox:#_x0000_s1025" inset="0,0,0,0">
            <w:txbxContent>
              <w:p w14:paraId="56DD068E" w14:textId="77777777" w:rsidR="00BF1B42" w:rsidRDefault="00881C95">
                <w:pPr>
                  <w:spacing w:line="220" w:lineRule="exact"/>
                  <w:ind w:left="40"/>
                </w:pPr>
                <w:r>
                  <w:fldChar w:fldCharType="begin"/>
                </w:r>
                <w:r>
                  <w:rPr>
                    <w:w w:val="110"/>
                  </w:rPr>
                  <w:instrText xml:space="preserve"> PAGE </w:instrText>
                </w:r>
                <w:r>
                  <w:fldChar w:fldCharType="separate"/>
                </w:r>
                <w:r>
                  <w:t>160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9475A" w14:textId="77777777" w:rsidR="00F9594F" w:rsidRDefault="00F9594F">
      <w:r>
        <w:separator/>
      </w:r>
    </w:p>
  </w:footnote>
  <w:footnote w:type="continuationSeparator" w:id="0">
    <w:p w14:paraId="12ED25C3" w14:textId="77777777" w:rsidR="00F9594F" w:rsidRDefault="00F9594F">
      <w:r>
        <w:continuationSeparator/>
      </w:r>
    </w:p>
  </w:footnote>
  <w:footnote w:type="continuationNotice" w:id="1">
    <w:p w14:paraId="3EA2354E" w14:textId="77777777" w:rsidR="00F9594F" w:rsidRDefault="00F959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77A82"/>
    <w:multiLevelType w:val="multilevel"/>
    <w:tmpl w:val="602855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w w:val="114"/>
      </w:rPr>
    </w:lvl>
    <w:lvl w:ilvl="1">
      <w:start w:val="1"/>
      <w:numFmt w:val="decimal"/>
      <w:lvlText w:val="%1.%2"/>
      <w:lvlJc w:val="left"/>
      <w:pPr>
        <w:ind w:left="514" w:hanging="360"/>
      </w:pPr>
      <w:rPr>
        <w:rFonts w:hint="default"/>
        <w:w w:val="114"/>
      </w:rPr>
    </w:lvl>
    <w:lvl w:ilvl="2">
      <w:start w:val="1"/>
      <w:numFmt w:val="decimal"/>
      <w:lvlText w:val="%1.%2.%3"/>
      <w:lvlJc w:val="left"/>
      <w:pPr>
        <w:ind w:left="1028" w:hanging="720"/>
      </w:pPr>
      <w:rPr>
        <w:rFonts w:hint="default"/>
        <w:w w:val="114"/>
      </w:rPr>
    </w:lvl>
    <w:lvl w:ilvl="3">
      <w:start w:val="1"/>
      <w:numFmt w:val="decimal"/>
      <w:lvlText w:val="%1.%2.%3.%4"/>
      <w:lvlJc w:val="left"/>
      <w:pPr>
        <w:ind w:left="1182" w:hanging="720"/>
      </w:pPr>
      <w:rPr>
        <w:rFonts w:hint="default"/>
        <w:w w:val="114"/>
      </w:rPr>
    </w:lvl>
    <w:lvl w:ilvl="4">
      <w:start w:val="1"/>
      <w:numFmt w:val="decimal"/>
      <w:lvlText w:val="%1.%2.%3.%4.%5"/>
      <w:lvlJc w:val="left"/>
      <w:pPr>
        <w:ind w:left="1336" w:hanging="720"/>
      </w:pPr>
      <w:rPr>
        <w:rFonts w:hint="default"/>
        <w:w w:val="114"/>
      </w:rPr>
    </w:lvl>
    <w:lvl w:ilvl="5">
      <w:start w:val="1"/>
      <w:numFmt w:val="decimal"/>
      <w:lvlText w:val="%1.%2.%3.%4.%5.%6"/>
      <w:lvlJc w:val="left"/>
      <w:pPr>
        <w:ind w:left="1850" w:hanging="1080"/>
      </w:pPr>
      <w:rPr>
        <w:rFonts w:hint="default"/>
        <w:w w:val="114"/>
      </w:rPr>
    </w:lvl>
    <w:lvl w:ilvl="6">
      <w:start w:val="1"/>
      <w:numFmt w:val="decimal"/>
      <w:lvlText w:val="%1.%2.%3.%4.%5.%6.%7"/>
      <w:lvlJc w:val="left"/>
      <w:pPr>
        <w:ind w:left="2004" w:hanging="1080"/>
      </w:pPr>
      <w:rPr>
        <w:rFonts w:hint="default"/>
        <w:w w:val="114"/>
      </w:rPr>
    </w:lvl>
    <w:lvl w:ilvl="7">
      <w:start w:val="1"/>
      <w:numFmt w:val="decimal"/>
      <w:lvlText w:val="%1.%2.%3.%4.%5.%6.%7.%8"/>
      <w:lvlJc w:val="left"/>
      <w:pPr>
        <w:ind w:left="2518" w:hanging="1440"/>
      </w:pPr>
      <w:rPr>
        <w:rFonts w:hint="default"/>
        <w:w w:val="114"/>
      </w:rPr>
    </w:lvl>
    <w:lvl w:ilvl="8">
      <w:start w:val="1"/>
      <w:numFmt w:val="decimal"/>
      <w:lvlText w:val="%1.%2.%3.%4.%5.%6.%7.%8.%9"/>
      <w:lvlJc w:val="left"/>
      <w:pPr>
        <w:ind w:left="2672" w:hanging="1440"/>
      </w:pPr>
      <w:rPr>
        <w:rFonts w:hint="default"/>
        <w:w w:val="114"/>
      </w:rPr>
    </w:lvl>
  </w:abstractNum>
  <w:abstractNum w:abstractNumId="1" w15:restartNumberingAfterBreak="0">
    <w:nsid w:val="1606195F"/>
    <w:multiLevelType w:val="hybridMultilevel"/>
    <w:tmpl w:val="4260DFC6"/>
    <w:lvl w:ilvl="0" w:tplc="BBF07E64">
      <w:start w:val="1"/>
      <w:numFmt w:val="lowerLetter"/>
      <w:lvlText w:val="%1)"/>
      <w:lvlJc w:val="left"/>
      <w:pPr>
        <w:ind w:left="514" w:hanging="360"/>
      </w:pPr>
      <w:rPr>
        <w:rFonts w:hint="default"/>
        <w:w w:val="114"/>
      </w:rPr>
    </w:lvl>
    <w:lvl w:ilvl="1" w:tplc="10090019" w:tentative="1">
      <w:start w:val="1"/>
      <w:numFmt w:val="lowerLetter"/>
      <w:lvlText w:val="%2."/>
      <w:lvlJc w:val="left"/>
      <w:pPr>
        <w:ind w:left="1234" w:hanging="360"/>
      </w:pPr>
    </w:lvl>
    <w:lvl w:ilvl="2" w:tplc="1009001B" w:tentative="1">
      <w:start w:val="1"/>
      <w:numFmt w:val="lowerRoman"/>
      <w:lvlText w:val="%3."/>
      <w:lvlJc w:val="right"/>
      <w:pPr>
        <w:ind w:left="1954" w:hanging="180"/>
      </w:pPr>
    </w:lvl>
    <w:lvl w:ilvl="3" w:tplc="1009000F" w:tentative="1">
      <w:start w:val="1"/>
      <w:numFmt w:val="decimal"/>
      <w:lvlText w:val="%4."/>
      <w:lvlJc w:val="left"/>
      <w:pPr>
        <w:ind w:left="2674" w:hanging="360"/>
      </w:pPr>
    </w:lvl>
    <w:lvl w:ilvl="4" w:tplc="10090019" w:tentative="1">
      <w:start w:val="1"/>
      <w:numFmt w:val="lowerLetter"/>
      <w:lvlText w:val="%5."/>
      <w:lvlJc w:val="left"/>
      <w:pPr>
        <w:ind w:left="3394" w:hanging="360"/>
      </w:pPr>
    </w:lvl>
    <w:lvl w:ilvl="5" w:tplc="1009001B" w:tentative="1">
      <w:start w:val="1"/>
      <w:numFmt w:val="lowerRoman"/>
      <w:lvlText w:val="%6."/>
      <w:lvlJc w:val="right"/>
      <w:pPr>
        <w:ind w:left="4114" w:hanging="180"/>
      </w:pPr>
    </w:lvl>
    <w:lvl w:ilvl="6" w:tplc="1009000F" w:tentative="1">
      <w:start w:val="1"/>
      <w:numFmt w:val="decimal"/>
      <w:lvlText w:val="%7."/>
      <w:lvlJc w:val="left"/>
      <w:pPr>
        <w:ind w:left="4834" w:hanging="360"/>
      </w:pPr>
    </w:lvl>
    <w:lvl w:ilvl="7" w:tplc="10090019" w:tentative="1">
      <w:start w:val="1"/>
      <w:numFmt w:val="lowerLetter"/>
      <w:lvlText w:val="%8."/>
      <w:lvlJc w:val="left"/>
      <w:pPr>
        <w:ind w:left="5554" w:hanging="360"/>
      </w:pPr>
    </w:lvl>
    <w:lvl w:ilvl="8" w:tplc="100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" w15:restartNumberingAfterBreak="0">
    <w:nsid w:val="651C2501"/>
    <w:multiLevelType w:val="hybridMultilevel"/>
    <w:tmpl w:val="AC20EE60"/>
    <w:lvl w:ilvl="0" w:tplc="2E0C078A">
      <w:start w:val="1"/>
      <w:numFmt w:val="lowerRoman"/>
      <w:lvlText w:val="(%1)"/>
      <w:lvlJc w:val="left"/>
      <w:pPr>
        <w:ind w:left="860" w:hanging="720"/>
      </w:pPr>
      <w:rPr>
        <w:rFonts w:hint="default"/>
        <w:w w:val="100"/>
      </w:rPr>
    </w:lvl>
    <w:lvl w:ilvl="1" w:tplc="10090019" w:tentative="1">
      <w:start w:val="1"/>
      <w:numFmt w:val="lowerLetter"/>
      <w:lvlText w:val="%2."/>
      <w:lvlJc w:val="left"/>
      <w:pPr>
        <w:ind w:left="1220" w:hanging="360"/>
      </w:pPr>
    </w:lvl>
    <w:lvl w:ilvl="2" w:tplc="1009001B" w:tentative="1">
      <w:start w:val="1"/>
      <w:numFmt w:val="lowerRoman"/>
      <w:lvlText w:val="%3."/>
      <w:lvlJc w:val="right"/>
      <w:pPr>
        <w:ind w:left="1940" w:hanging="180"/>
      </w:pPr>
    </w:lvl>
    <w:lvl w:ilvl="3" w:tplc="1009000F" w:tentative="1">
      <w:start w:val="1"/>
      <w:numFmt w:val="decimal"/>
      <w:lvlText w:val="%4."/>
      <w:lvlJc w:val="left"/>
      <w:pPr>
        <w:ind w:left="2660" w:hanging="360"/>
      </w:pPr>
    </w:lvl>
    <w:lvl w:ilvl="4" w:tplc="10090019" w:tentative="1">
      <w:start w:val="1"/>
      <w:numFmt w:val="lowerLetter"/>
      <w:lvlText w:val="%5."/>
      <w:lvlJc w:val="left"/>
      <w:pPr>
        <w:ind w:left="3380" w:hanging="360"/>
      </w:pPr>
    </w:lvl>
    <w:lvl w:ilvl="5" w:tplc="1009001B" w:tentative="1">
      <w:start w:val="1"/>
      <w:numFmt w:val="lowerRoman"/>
      <w:lvlText w:val="%6."/>
      <w:lvlJc w:val="right"/>
      <w:pPr>
        <w:ind w:left="4100" w:hanging="180"/>
      </w:pPr>
    </w:lvl>
    <w:lvl w:ilvl="6" w:tplc="1009000F" w:tentative="1">
      <w:start w:val="1"/>
      <w:numFmt w:val="decimal"/>
      <w:lvlText w:val="%7."/>
      <w:lvlJc w:val="left"/>
      <w:pPr>
        <w:ind w:left="4820" w:hanging="360"/>
      </w:pPr>
    </w:lvl>
    <w:lvl w:ilvl="7" w:tplc="10090019" w:tentative="1">
      <w:start w:val="1"/>
      <w:numFmt w:val="lowerLetter"/>
      <w:lvlText w:val="%8."/>
      <w:lvlJc w:val="left"/>
      <w:pPr>
        <w:ind w:left="5540" w:hanging="360"/>
      </w:pPr>
    </w:lvl>
    <w:lvl w:ilvl="8" w:tplc="10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 w15:restartNumberingAfterBreak="0">
    <w:nsid w:val="754D6376"/>
    <w:multiLevelType w:val="multilevel"/>
    <w:tmpl w:val="07BAE578"/>
    <w:lvl w:ilvl="0">
      <w:start w:val="2"/>
      <w:numFmt w:val="decimal"/>
      <w:lvlText w:val="%1.0"/>
      <w:lvlJc w:val="left"/>
      <w:pPr>
        <w:ind w:left="500" w:hanging="360"/>
      </w:pPr>
      <w:rPr>
        <w:rFonts w:hint="default"/>
        <w:w w:val="114"/>
      </w:rPr>
    </w:lvl>
    <w:lvl w:ilvl="1">
      <w:start w:val="1"/>
      <w:numFmt w:val="decimal"/>
      <w:lvlText w:val="%1.%2"/>
      <w:lvlJc w:val="left"/>
      <w:pPr>
        <w:ind w:left="1220" w:hanging="360"/>
      </w:pPr>
      <w:rPr>
        <w:rFonts w:hint="default"/>
        <w:w w:val="114"/>
      </w:rPr>
    </w:lvl>
    <w:lvl w:ilvl="2">
      <w:start w:val="1"/>
      <w:numFmt w:val="decimal"/>
      <w:lvlText w:val="%1.%2.%3"/>
      <w:lvlJc w:val="left"/>
      <w:pPr>
        <w:ind w:left="2300" w:hanging="720"/>
      </w:pPr>
      <w:rPr>
        <w:rFonts w:hint="default"/>
        <w:w w:val="114"/>
      </w:rPr>
    </w:lvl>
    <w:lvl w:ilvl="3">
      <w:start w:val="1"/>
      <w:numFmt w:val="decimal"/>
      <w:lvlText w:val="%1.%2.%3.%4"/>
      <w:lvlJc w:val="left"/>
      <w:pPr>
        <w:ind w:left="3020" w:hanging="720"/>
      </w:pPr>
      <w:rPr>
        <w:rFonts w:hint="default"/>
        <w:w w:val="114"/>
      </w:rPr>
    </w:lvl>
    <w:lvl w:ilvl="4">
      <w:start w:val="1"/>
      <w:numFmt w:val="decimal"/>
      <w:lvlText w:val="%1.%2.%3.%4.%5"/>
      <w:lvlJc w:val="left"/>
      <w:pPr>
        <w:ind w:left="3740" w:hanging="720"/>
      </w:pPr>
      <w:rPr>
        <w:rFonts w:hint="default"/>
        <w:w w:val="114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  <w:w w:val="114"/>
      </w:rPr>
    </w:lvl>
    <w:lvl w:ilvl="6">
      <w:start w:val="1"/>
      <w:numFmt w:val="decimal"/>
      <w:lvlText w:val="%1.%2.%3.%4.%5.%6.%7"/>
      <w:lvlJc w:val="left"/>
      <w:pPr>
        <w:ind w:left="5540" w:hanging="1080"/>
      </w:pPr>
      <w:rPr>
        <w:rFonts w:hint="default"/>
        <w:w w:val="114"/>
      </w:rPr>
    </w:lvl>
    <w:lvl w:ilvl="7">
      <w:start w:val="1"/>
      <w:numFmt w:val="decimal"/>
      <w:lvlText w:val="%1.%2.%3.%4.%5.%6.%7.%8"/>
      <w:lvlJc w:val="left"/>
      <w:pPr>
        <w:ind w:left="6620" w:hanging="1440"/>
      </w:pPr>
      <w:rPr>
        <w:rFonts w:hint="default"/>
        <w:w w:val="114"/>
      </w:rPr>
    </w:lvl>
    <w:lvl w:ilvl="8">
      <w:start w:val="1"/>
      <w:numFmt w:val="decimal"/>
      <w:lvlText w:val="%1.%2.%3.%4.%5.%6.%7.%8.%9"/>
      <w:lvlJc w:val="left"/>
      <w:pPr>
        <w:ind w:left="7340" w:hanging="1440"/>
      </w:pPr>
      <w:rPr>
        <w:rFonts w:hint="default"/>
        <w:w w:val="114"/>
      </w:rPr>
    </w:lvl>
  </w:abstractNum>
  <w:abstractNum w:abstractNumId="4" w15:restartNumberingAfterBreak="0">
    <w:nsid w:val="78290E7B"/>
    <w:multiLevelType w:val="multilevel"/>
    <w:tmpl w:val="5A42105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64909440">
    <w:abstractNumId w:val="4"/>
  </w:num>
  <w:num w:numId="2" w16cid:durableId="1508010560">
    <w:abstractNumId w:val="1"/>
  </w:num>
  <w:num w:numId="3" w16cid:durableId="1424719547">
    <w:abstractNumId w:val="2"/>
  </w:num>
  <w:num w:numId="4" w16cid:durableId="2068062545">
    <w:abstractNumId w:val="0"/>
  </w:num>
  <w:num w:numId="5" w16cid:durableId="160492003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avid Comrie">
    <w15:presenceInfo w15:providerId="AD" w15:userId="S::david.comrie@cnac.ca::9194d363-16fb-4059-8cad-85de648220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B42"/>
    <w:rsid w:val="00022338"/>
    <w:rsid w:val="000411EC"/>
    <w:rsid w:val="000457EA"/>
    <w:rsid w:val="000478BF"/>
    <w:rsid w:val="00047A98"/>
    <w:rsid w:val="0009119A"/>
    <w:rsid w:val="000B7018"/>
    <w:rsid w:val="000C1C8E"/>
    <w:rsid w:val="000D0ED5"/>
    <w:rsid w:val="000D261A"/>
    <w:rsid w:val="000E6E82"/>
    <w:rsid w:val="000F011D"/>
    <w:rsid w:val="000F757A"/>
    <w:rsid w:val="00104155"/>
    <w:rsid w:val="001153E2"/>
    <w:rsid w:val="0011542D"/>
    <w:rsid w:val="0012646E"/>
    <w:rsid w:val="00172C36"/>
    <w:rsid w:val="00176FD0"/>
    <w:rsid w:val="00184CF9"/>
    <w:rsid w:val="001D2AD9"/>
    <w:rsid w:val="001E02E4"/>
    <w:rsid w:val="001E7F61"/>
    <w:rsid w:val="001F2EF1"/>
    <w:rsid w:val="0022687D"/>
    <w:rsid w:val="0023561C"/>
    <w:rsid w:val="00247B99"/>
    <w:rsid w:val="00262DEB"/>
    <w:rsid w:val="00271702"/>
    <w:rsid w:val="002751C6"/>
    <w:rsid w:val="00284F2C"/>
    <w:rsid w:val="00296A52"/>
    <w:rsid w:val="002B2CB0"/>
    <w:rsid w:val="002B5B14"/>
    <w:rsid w:val="002C368E"/>
    <w:rsid w:val="002D6B85"/>
    <w:rsid w:val="002D7CBA"/>
    <w:rsid w:val="002E4807"/>
    <w:rsid w:val="002E6257"/>
    <w:rsid w:val="002E77E7"/>
    <w:rsid w:val="0030171D"/>
    <w:rsid w:val="00301EE1"/>
    <w:rsid w:val="003815BE"/>
    <w:rsid w:val="00385895"/>
    <w:rsid w:val="003B583F"/>
    <w:rsid w:val="003B7655"/>
    <w:rsid w:val="0040671C"/>
    <w:rsid w:val="00413358"/>
    <w:rsid w:val="00413EBD"/>
    <w:rsid w:val="00415E8F"/>
    <w:rsid w:val="00417609"/>
    <w:rsid w:val="004356D8"/>
    <w:rsid w:val="004538BE"/>
    <w:rsid w:val="0046451B"/>
    <w:rsid w:val="00473AD3"/>
    <w:rsid w:val="004A4400"/>
    <w:rsid w:val="004B7B82"/>
    <w:rsid w:val="004F212B"/>
    <w:rsid w:val="00511735"/>
    <w:rsid w:val="00515548"/>
    <w:rsid w:val="00524A09"/>
    <w:rsid w:val="00524A9D"/>
    <w:rsid w:val="00533748"/>
    <w:rsid w:val="00543934"/>
    <w:rsid w:val="005576F7"/>
    <w:rsid w:val="00565687"/>
    <w:rsid w:val="00583904"/>
    <w:rsid w:val="0058678D"/>
    <w:rsid w:val="005A0B0F"/>
    <w:rsid w:val="005A44DB"/>
    <w:rsid w:val="005A4AAA"/>
    <w:rsid w:val="005B51A2"/>
    <w:rsid w:val="005C0D43"/>
    <w:rsid w:val="005C4D7F"/>
    <w:rsid w:val="005D5230"/>
    <w:rsid w:val="00605BAB"/>
    <w:rsid w:val="0061078C"/>
    <w:rsid w:val="00620B3B"/>
    <w:rsid w:val="00623A9B"/>
    <w:rsid w:val="006275E1"/>
    <w:rsid w:val="00652ED5"/>
    <w:rsid w:val="006658CB"/>
    <w:rsid w:val="00667057"/>
    <w:rsid w:val="0067368C"/>
    <w:rsid w:val="00674AE2"/>
    <w:rsid w:val="00675F87"/>
    <w:rsid w:val="00685522"/>
    <w:rsid w:val="00686A83"/>
    <w:rsid w:val="00693631"/>
    <w:rsid w:val="006A5337"/>
    <w:rsid w:val="006D5309"/>
    <w:rsid w:val="006D638C"/>
    <w:rsid w:val="006D668F"/>
    <w:rsid w:val="006D6CE7"/>
    <w:rsid w:val="006E02B8"/>
    <w:rsid w:val="00720368"/>
    <w:rsid w:val="007272BC"/>
    <w:rsid w:val="00750A00"/>
    <w:rsid w:val="0075627E"/>
    <w:rsid w:val="0077406B"/>
    <w:rsid w:val="0077770D"/>
    <w:rsid w:val="00785DDB"/>
    <w:rsid w:val="00794187"/>
    <w:rsid w:val="0079513B"/>
    <w:rsid w:val="00796AD1"/>
    <w:rsid w:val="007A3A67"/>
    <w:rsid w:val="007B62BF"/>
    <w:rsid w:val="007F179F"/>
    <w:rsid w:val="00806E9E"/>
    <w:rsid w:val="00812014"/>
    <w:rsid w:val="00834AA0"/>
    <w:rsid w:val="008556D2"/>
    <w:rsid w:val="008574DC"/>
    <w:rsid w:val="008800B0"/>
    <w:rsid w:val="00881C95"/>
    <w:rsid w:val="008A4831"/>
    <w:rsid w:val="008B7326"/>
    <w:rsid w:val="008C2EEA"/>
    <w:rsid w:val="008C7972"/>
    <w:rsid w:val="008D2373"/>
    <w:rsid w:val="008E1F57"/>
    <w:rsid w:val="0092393C"/>
    <w:rsid w:val="00956DAF"/>
    <w:rsid w:val="00967170"/>
    <w:rsid w:val="00975B7B"/>
    <w:rsid w:val="00987D5B"/>
    <w:rsid w:val="009A1184"/>
    <w:rsid w:val="009B1E4C"/>
    <w:rsid w:val="009B7663"/>
    <w:rsid w:val="00A2303B"/>
    <w:rsid w:val="00A318FA"/>
    <w:rsid w:val="00A31972"/>
    <w:rsid w:val="00A44048"/>
    <w:rsid w:val="00A478BD"/>
    <w:rsid w:val="00A572F7"/>
    <w:rsid w:val="00A94765"/>
    <w:rsid w:val="00AA01D9"/>
    <w:rsid w:val="00AA6344"/>
    <w:rsid w:val="00AB00EF"/>
    <w:rsid w:val="00AB217B"/>
    <w:rsid w:val="00AB5972"/>
    <w:rsid w:val="00AC2ED9"/>
    <w:rsid w:val="00AC36E0"/>
    <w:rsid w:val="00AE1C8B"/>
    <w:rsid w:val="00AF2276"/>
    <w:rsid w:val="00AF7E26"/>
    <w:rsid w:val="00B02A1B"/>
    <w:rsid w:val="00B14661"/>
    <w:rsid w:val="00B3795B"/>
    <w:rsid w:val="00B64256"/>
    <w:rsid w:val="00B70D6C"/>
    <w:rsid w:val="00B73746"/>
    <w:rsid w:val="00B773F8"/>
    <w:rsid w:val="00B80855"/>
    <w:rsid w:val="00BA1704"/>
    <w:rsid w:val="00BA49FF"/>
    <w:rsid w:val="00BA5D85"/>
    <w:rsid w:val="00BA5ED8"/>
    <w:rsid w:val="00BB5308"/>
    <w:rsid w:val="00BC42ED"/>
    <w:rsid w:val="00BC5C0C"/>
    <w:rsid w:val="00BD024D"/>
    <w:rsid w:val="00BE261E"/>
    <w:rsid w:val="00BE2806"/>
    <w:rsid w:val="00BF1B42"/>
    <w:rsid w:val="00BF37B8"/>
    <w:rsid w:val="00C00E98"/>
    <w:rsid w:val="00C104A2"/>
    <w:rsid w:val="00C270C0"/>
    <w:rsid w:val="00C96A2F"/>
    <w:rsid w:val="00CA4AA5"/>
    <w:rsid w:val="00CB3924"/>
    <w:rsid w:val="00CB760A"/>
    <w:rsid w:val="00CE5D7F"/>
    <w:rsid w:val="00D02179"/>
    <w:rsid w:val="00D4279D"/>
    <w:rsid w:val="00D60A61"/>
    <w:rsid w:val="00D92E9C"/>
    <w:rsid w:val="00D92EDB"/>
    <w:rsid w:val="00D93216"/>
    <w:rsid w:val="00DB01D2"/>
    <w:rsid w:val="00DC3BE7"/>
    <w:rsid w:val="00DC51F9"/>
    <w:rsid w:val="00DF3FFD"/>
    <w:rsid w:val="00E465D1"/>
    <w:rsid w:val="00E506DB"/>
    <w:rsid w:val="00E5791C"/>
    <w:rsid w:val="00E711B9"/>
    <w:rsid w:val="00E75D2F"/>
    <w:rsid w:val="00E915F1"/>
    <w:rsid w:val="00E97FA5"/>
    <w:rsid w:val="00EA27A5"/>
    <w:rsid w:val="00EA2D03"/>
    <w:rsid w:val="00EB5A01"/>
    <w:rsid w:val="00EE5EFE"/>
    <w:rsid w:val="00F17897"/>
    <w:rsid w:val="00F22E63"/>
    <w:rsid w:val="00F36FB7"/>
    <w:rsid w:val="00F37D2D"/>
    <w:rsid w:val="00F53ADB"/>
    <w:rsid w:val="00F546ED"/>
    <w:rsid w:val="00F61E41"/>
    <w:rsid w:val="00F860CF"/>
    <w:rsid w:val="00F91915"/>
    <w:rsid w:val="00F9594F"/>
    <w:rsid w:val="00FA1D22"/>
    <w:rsid w:val="00FA32E8"/>
    <w:rsid w:val="00FC3FE9"/>
    <w:rsid w:val="00FE5D0C"/>
    <w:rsid w:val="00FF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D058A"/>
  <w15:docId w15:val="{7E559C41-F107-4F5B-BEB6-E9F2481B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A4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9FF"/>
  </w:style>
  <w:style w:type="paragraph" w:styleId="Footer">
    <w:name w:val="footer"/>
    <w:basedOn w:val="Normal"/>
    <w:link w:val="FooterChar"/>
    <w:uiPriority w:val="99"/>
    <w:unhideWhenUsed/>
    <w:rsid w:val="00BA4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49FF"/>
  </w:style>
  <w:style w:type="paragraph" w:styleId="ListParagraph">
    <w:name w:val="List Paragraph"/>
    <w:basedOn w:val="Normal"/>
    <w:uiPriority w:val="34"/>
    <w:qFormat/>
    <w:rsid w:val="008A4831"/>
    <w:pPr>
      <w:ind w:left="720"/>
      <w:contextualSpacing/>
    </w:pPr>
  </w:style>
  <w:style w:type="table" w:styleId="TableGrid">
    <w:name w:val="Table Grid"/>
    <w:basedOn w:val="TableNormal"/>
    <w:uiPriority w:val="59"/>
    <w:rsid w:val="0024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F1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6b96ce-d41e-4535-86d4-53721fc247dd" xsi:nil="true"/>
    <lcf76f155ced4ddcb4097134ff3c332f xmlns="e8b3e95b-f327-40ac-95e3-fd05e83de03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DC93470D713409AAAFBE9DD490DD5" ma:contentTypeVersion="12" ma:contentTypeDescription="Create a new document." ma:contentTypeScope="" ma:versionID="1be7c145f7bc1263baf7a04f4563b688">
  <xsd:schema xmlns:xsd="http://www.w3.org/2001/XMLSchema" xmlns:xs="http://www.w3.org/2001/XMLSchema" xmlns:p="http://schemas.microsoft.com/office/2006/metadata/properties" xmlns:ns2="e8b3e95b-f327-40ac-95e3-fd05e83de03e" xmlns:ns3="b86b96ce-d41e-4535-86d4-53721fc247dd" targetNamespace="http://schemas.microsoft.com/office/2006/metadata/properties" ma:root="true" ma:fieldsID="6da1520445efccf849982b45c504f1d7" ns2:_="" ns3:_="">
    <xsd:import namespace="e8b3e95b-f327-40ac-95e3-fd05e83de03e"/>
    <xsd:import namespace="b86b96ce-d41e-4535-86d4-53721fc247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3e95b-f327-40ac-95e3-fd05e83de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f20d2d9-474b-489e-898b-2b7ab11df1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b96ce-d41e-4535-86d4-53721fc247d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779c54-1842-4167-b487-adb052ab3e01}" ma:internalName="TaxCatchAll" ma:showField="CatchAllData" ma:web="b86b96ce-d41e-4535-86d4-53721fc247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07E8F-9338-483B-823B-1A924E04F296}">
  <ds:schemaRefs>
    <ds:schemaRef ds:uri="http://schemas.microsoft.com/office/2006/metadata/properties"/>
    <ds:schemaRef ds:uri="http://schemas.microsoft.com/office/infopath/2007/PartnerControls"/>
    <ds:schemaRef ds:uri="b86b96ce-d41e-4535-86d4-53721fc247dd"/>
    <ds:schemaRef ds:uri="e8b3e95b-f327-40ac-95e3-fd05e83de03e"/>
  </ds:schemaRefs>
</ds:datastoreItem>
</file>

<file path=customXml/itemProps2.xml><?xml version="1.0" encoding="utf-8"?>
<ds:datastoreItem xmlns:ds="http://schemas.openxmlformats.org/officeDocument/2006/customXml" ds:itemID="{354855F4-BD64-4879-8490-94BBCB1DA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3e95b-f327-40ac-95e3-fd05e83de03e"/>
    <ds:schemaRef ds:uri="b86b96ce-d41e-4535-86d4-53721fc2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FB293F-40CB-49DD-B514-B18041CB22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1109</Words>
  <Characters>6436</Characters>
  <Application>Microsoft Office Word</Application>
  <DocSecurity>0</DocSecurity>
  <Lines>153</Lines>
  <Paragraphs>61</Paragraphs>
  <ScaleCrop>false</ScaleCrop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Comrie</cp:lastModifiedBy>
  <cp:revision>121</cp:revision>
  <dcterms:created xsi:type="dcterms:W3CDTF">2024-04-16T19:44:00Z</dcterms:created>
  <dcterms:modified xsi:type="dcterms:W3CDTF">2026-01-29T14:44:00Z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0x010100BF0DC93470D713409AAAFBE9DD490DD5</vt:lpwstr>
  </property>
  <property fmtid="{D5CDD505-2E9C-101B-9397-08002B2CF9AE}" pid="3" name="MediaServiceImageTags">
    <vt:lpwstr/>
  </property>
</Properties>
</file>